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pPr w:leftFromText="180" w:rightFromText="180" w:vertAnchor="page" w:horzAnchor="page" w:tblpX="1552" w:tblpY="708"/>
        <w:tblOverlap w:val="never"/>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738C6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2ADD3A5">
            <w:pPr>
              <w:pStyle w:val="7"/>
              <w:tabs>
                <w:tab w:val="clear" w:pos="4153"/>
                <w:tab w:val="clear" w:pos="8306"/>
              </w:tabs>
              <w:jc w:val="left"/>
              <w:rPr>
                <w:rFonts w:hint="eastAsia" w:ascii="黑体" w:hAnsi="黑体" w:eastAsia="黑体"/>
                <w:sz w:val="21"/>
                <w:szCs w:val="21"/>
              </w:rPr>
            </w:pPr>
            <w:bookmarkStart w:id="0" w:name="_Toc18404"/>
            <w:bookmarkStart w:id="1" w:name="_Toc15971"/>
            <w:bookmarkStart w:id="2" w:name="_Toc176123163"/>
            <w:bookmarkStart w:id="3" w:name="_Toc19491"/>
            <w:bookmarkStart w:id="4" w:name="_Toc15975"/>
            <w:bookmarkStart w:id="5" w:name="_Toc31334"/>
            <w:bookmarkStart w:id="6" w:name="_Toc30896"/>
            <w:bookmarkStart w:id="7" w:name="_Toc18649"/>
            <w:bookmarkStart w:id="8" w:name="_Toc19340"/>
            <w:bookmarkStart w:id="9" w:name="_Toc6264"/>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19D1DC9">
            <w:pPr>
              <w:pStyle w:val="7"/>
              <w:tabs>
                <w:tab w:val="clear" w:pos="4153"/>
                <w:tab w:val="clear" w:pos="8306"/>
              </w:tabs>
              <w:jc w:val="both"/>
              <w:rPr>
                <w:rFonts w:hint="eastAsia" w:ascii="黑体" w:hAnsi="黑体" w:eastAsia="黑体"/>
                <w:sz w:val="21"/>
                <w:szCs w:val="21"/>
              </w:rPr>
            </w:pPr>
          </w:p>
        </w:tc>
      </w:tr>
      <w:tr w14:paraId="125BB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D734837">
            <w:pPr>
              <w:pStyle w:val="7"/>
              <w:tabs>
                <w:tab w:val="clear" w:pos="4153"/>
                <w:tab w:val="clear" w:pos="8306"/>
              </w:tabs>
              <w:spacing w:before="40"/>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12"/>
              <w:tblpPr w:leftFromText="180" w:rightFromText="180" w:vertAnchor="text" w:horzAnchor="page" w:tblpX="5097" w:tblpY="183"/>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3634"/>
            </w:tblGrid>
            <w:tr w14:paraId="5C37EFFE">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3634" w:type="dxa"/>
                </w:tcPr>
                <w:p w14:paraId="7AA6632F">
                  <w:pPr>
                    <w:pStyle w:val="20"/>
                    <w:framePr w:w="0" w:hRule="auto" w:wrap="auto" w:vAnchor="margin" w:hAnchor="text" w:xAlign="left" w:yAlign="inline"/>
                    <w:jc w:val="center"/>
                    <w:rPr>
                      <w:rFonts w:hint="eastAsia" w:ascii="宋体" w:hAnsi="宋体"/>
                      <w:b w:val="0"/>
                      <w:sz w:val="28"/>
                      <w:szCs w:val="28"/>
                    </w:rPr>
                  </w:pPr>
                  <w:r>
                    <w:rPr>
                      <w:b w:val="0"/>
                    </w:rPr>
                    <w:drawing>
                      <wp:inline distT="0" distB="0" distL="0" distR="0">
                        <wp:extent cx="796290" cy="397510"/>
                        <wp:effectExtent l="0" t="0" r="11430" b="1397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rFonts w:hint="eastAsia"/>
                      <w:b w:val="0"/>
                      <w:szCs w:val="21"/>
                    </w:rPr>
                    <w:t>**</w:t>
                  </w:r>
                  <w:r>
                    <w:rPr>
                      <w:b w:val="0"/>
                      <w:sz w:val="21"/>
                      <w:szCs w:val="21"/>
                    </w:rPr>
                    <w:t xml:space="preserve"> </w:t>
                  </w:r>
                </w:p>
              </w:tc>
            </w:tr>
          </w:tbl>
          <w:p w14:paraId="68FECF18">
            <w:pPr>
              <w:pStyle w:val="7"/>
              <w:tabs>
                <w:tab w:val="clear" w:pos="4153"/>
                <w:tab w:val="clear" w:pos="8306"/>
              </w:tabs>
              <w:spacing w:before="40"/>
              <w:jc w:val="left"/>
              <w:rPr>
                <w:rFonts w:hint="eastAsia" w:ascii="黑体" w:hAnsi="黑体" w:eastAsia="黑体"/>
                <w:sz w:val="21"/>
                <w:szCs w:val="21"/>
              </w:rPr>
            </w:pPr>
          </w:p>
        </w:tc>
      </w:tr>
    </w:tbl>
    <w:p w14:paraId="631BB767">
      <w:pPr>
        <w:pStyle w:val="21"/>
        <w:framePr w:w="9639" w:h="624" w:hRule="exact" w:hSpace="181" w:vSpace="181" w:wrap="around" w:hAnchor="page" w:x="1305" w:y="2269"/>
        <w:rPr>
          <w:rFonts w:hint="eastAsia" w:ascii="黑体" w:hAnsi="黑体" w:eastAsia="黑体"/>
          <w:b w:val="0"/>
          <w:bCs w:val="0"/>
          <w:w w:val="100"/>
          <w:sz w:val="48"/>
          <w:szCs w:val="48"/>
        </w:rPr>
      </w:pPr>
      <w:bookmarkStart w:id="10" w:name="_Hlk26473981"/>
      <w:r>
        <w:rPr>
          <w:rFonts w:hint="eastAsia" w:ascii="黑体" w:hAnsi="黑体" w:eastAsia="黑体"/>
          <w:b w:val="0"/>
          <w:bCs w:val="0"/>
          <w:w w:val="100"/>
          <w:sz w:val="48"/>
          <w:szCs w:val="48"/>
        </w:rPr>
        <w:t>四川省地方标准</w:t>
      </w:r>
    </w:p>
    <w:bookmarkEnd w:id="10"/>
    <w:p w14:paraId="3957C5D5">
      <w:pPr>
        <w:pStyle w:val="22"/>
        <w:rPr>
          <w:bCs w:val="0"/>
          <w:lang w:val="fr-FR"/>
        </w:rPr>
      </w:pPr>
      <w:r>
        <w:rPr>
          <w:bCs w:val="0"/>
          <w:lang w:val="fr-FR"/>
        </w:rPr>
        <w:t>DB</w:t>
      </w:r>
      <w:r>
        <w:rPr>
          <w:rFonts w:hint="eastAsia"/>
          <w:bCs w:val="0"/>
        </w:rPr>
        <w:t xml:space="preserve"> </w:t>
      </w:r>
      <w:r>
        <w:rPr>
          <w:rFonts w:ascii="仿宋" w:eastAsia="仿宋" w:cs="仿宋"/>
          <w:bCs w:val="0"/>
        </w:rPr>
        <w:t>XX</w:t>
      </w:r>
      <w:r>
        <w:rPr>
          <w:rFonts w:hint="eastAsia" w:ascii="仿宋" w:eastAsia="仿宋" w:cs="仿宋"/>
          <w:bCs w:val="0"/>
        </w:rPr>
        <w:t xml:space="preserve">/T </w:t>
      </w:r>
      <w:r>
        <w:rPr>
          <w:rFonts w:ascii="仿宋" w:eastAsia="仿宋" w:cs="仿宋"/>
          <w:bCs w:val="0"/>
        </w:rPr>
        <w:t>XXXX-XXXX</w:t>
      </w:r>
    </w:p>
    <w:p w14:paraId="774D46EE">
      <w:pPr>
        <w:pStyle w:val="24"/>
        <w:rPr>
          <w:rFonts w:hint="eastAsia" w:hAnsi="黑体"/>
          <w:bCs w:val="0"/>
        </w:rPr>
      </w:pPr>
    </w:p>
    <w:p w14:paraId="6AA70E65">
      <w:pPr>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5E0354D">
      <w:pPr>
        <w:pStyle w:val="21"/>
        <w:framePr w:w="9639" w:h="6976" w:hRule="exact" w:hSpace="0" w:vSpace="0" w:wrap="around" w:hAnchor="page" w:y="6408"/>
        <w:jc w:val="center"/>
        <w:rPr>
          <w:rFonts w:hint="eastAsia" w:ascii="黑体" w:hAnsi="黑体" w:eastAsia="黑体"/>
          <w:b w:val="0"/>
          <w:bCs w:val="0"/>
          <w:w w:val="100"/>
        </w:rPr>
      </w:pPr>
    </w:p>
    <w:p w14:paraId="25698113">
      <w:pPr>
        <w:pStyle w:val="25"/>
        <w:framePr w:h="6974" w:hRule="exact" w:wrap="around" w:x="1419" w:y="5030" w:anchorLock="1"/>
        <w:rPr>
          <w:rFonts w:hint="eastAsia"/>
          <w:bCs w:val="0"/>
        </w:rPr>
      </w:pPr>
    </w:p>
    <w:p w14:paraId="5B896EEC">
      <w:pPr>
        <w:pStyle w:val="25"/>
        <w:framePr w:h="6974" w:hRule="exact" w:wrap="around" w:x="1419" w:y="5030" w:anchorLock="1"/>
        <w:rPr>
          <w:rFonts w:hint="eastAsia"/>
          <w:bCs w:val="0"/>
        </w:rPr>
      </w:pPr>
    </w:p>
    <w:p w14:paraId="42713657">
      <w:pPr>
        <w:pStyle w:val="26"/>
        <w:framePr w:w="9639" w:h="6974" w:hRule="exact" w:wrap="around" w:vAnchor="page" w:hAnchor="page" w:x="1419" w:y="5030" w:anchorLock="1"/>
        <w:textAlignment w:val="bottom"/>
        <w:rPr>
          <w:rFonts w:hint="eastAsia" w:eastAsia="黑体"/>
          <w:szCs w:val="28"/>
          <w:lang w:eastAsia="zh-CN"/>
        </w:rPr>
      </w:pPr>
      <w:bookmarkStart w:id="11" w:name="OLE_LINK1"/>
      <w:r>
        <w:rPr>
          <w:rFonts w:hint="eastAsia" w:eastAsia="黑体"/>
          <w:szCs w:val="28"/>
        </w:rPr>
        <w:t>健身场所服务规范</w:t>
      </w:r>
      <w:r>
        <w:rPr>
          <w:rFonts w:hint="eastAsia" w:eastAsia="黑体"/>
          <w:szCs w:val="28"/>
          <w:lang w:val="en-US" w:eastAsia="zh-CN"/>
        </w:rPr>
        <w:t xml:space="preserve"> </w:t>
      </w:r>
      <w:r>
        <w:rPr>
          <w:rFonts w:hint="eastAsia" w:eastAsia="黑体"/>
          <w:szCs w:val="28"/>
        </w:rPr>
        <w:t>第2部分:游泳</w:t>
      </w:r>
      <w:r>
        <w:rPr>
          <w:rFonts w:hint="eastAsia" w:eastAsia="黑体"/>
          <w:szCs w:val="28"/>
          <w:lang w:val="en-US" w:eastAsia="zh-CN"/>
        </w:rPr>
        <w:t>池（馆）</w:t>
      </w:r>
    </w:p>
    <w:bookmarkEnd w:id="11"/>
    <w:p w14:paraId="0C3E82F2">
      <w:pPr>
        <w:pStyle w:val="26"/>
        <w:framePr w:w="9639" w:h="6974" w:hRule="exact" w:wrap="around" w:vAnchor="page" w:hAnchor="page" w:x="1419" w:y="5030" w:anchorLock="1"/>
        <w:textAlignment w:val="bottom"/>
        <w:rPr>
          <w:rFonts w:hint="eastAsia" w:eastAsia="黑体"/>
          <w:szCs w:val="28"/>
          <w:lang w:eastAsia="zh-CN"/>
        </w:rPr>
      </w:pPr>
      <w:r>
        <w:rPr>
          <w:rFonts w:eastAsia="黑体"/>
          <w:szCs w:val="28"/>
        </w:rPr>
        <w:t xml:space="preserve">Service Standards for Fitness Venues Part 2: Swimming </w:t>
      </w:r>
      <w:r>
        <w:rPr>
          <w:rFonts w:hint="eastAsia" w:eastAsia="黑体"/>
          <w:szCs w:val="28"/>
          <w:lang w:val="en-US" w:eastAsia="zh-CN"/>
        </w:rPr>
        <w:t>pool</w:t>
      </w:r>
    </w:p>
    <w:p w14:paraId="55324180">
      <w:pPr>
        <w:framePr w:w="9639" w:h="6974" w:hRule="exact" w:wrap="around" w:vAnchor="page" w:hAnchor="page" w:x="1419" w:y="5030" w:anchorLock="1"/>
        <w:spacing w:line="760" w:lineRule="exact"/>
        <w:ind w:left="-1418"/>
      </w:pPr>
    </w:p>
    <w:p w14:paraId="04079F33">
      <w:pPr>
        <w:pStyle w:val="26"/>
        <w:framePr w:w="9639" w:h="6974" w:hRule="exact" w:wrap="around" w:vAnchor="page" w:hAnchor="page" w:x="1419" w:y="5030" w:anchorLock="1"/>
        <w:textAlignment w:val="bottom"/>
        <w:rPr>
          <w:rFonts w:eastAsia="黑体"/>
          <w:szCs w:val="28"/>
        </w:rPr>
      </w:pPr>
    </w:p>
    <w:p w14:paraId="337316E2">
      <w:pPr>
        <w:pStyle w:val="26"/>
        <w:framePr w:w="9639" w:h="6974" w:hRule="exact" w:wrap="around" w:vAnchor="page" w:hAnchor="page" w:x="1419" w:y="5030" w:anchorLock="1"/>
        <w:spacing w:before="440" w:after="160"/>
        <w:textAlignment w:val="bottom"/>
        <w:rPr>
          <w:sz w:val="24"/>
          <w:szCs w:val="28"/>
        </w:rPr>
      </w:pPr>
      <w:r>
        <w:rPr>
          <w:rFonts w:hint="eastAsia"/>
          <w:sz w:val="24"/>
          <w:szCs w:val="28"/>
        </w:rPr>
        <w:t xml:space="preserve">( </w:t>
      </w:r>
      <w:r>
        <w:rPr>
          <w:rFonts w:hint="eastAsia"/>
          <w:sz w:val="24"/>
          <w:szCs w:val="28"/>
          <w:lang w:val="en-US" w:eastAsia="zh-CN"/>
        </w:rPr>
        <w:t>征求意见稿</w:t>
      </w:r>
      <w:r>
        <w:rPr>
          <w:rFonts w:hint="eastAsia"/>
          <w:sz w:val="24"/>
          <w:szCs w:val="28"/>
        </w:rPr>
        <w:t xml:space="preserve"> ）</w:t>
      </w:r>
    </w:p>
    <w:p w14:paraId="6141AE25">
      <w:pPr>
        <w:pStyle w:val="27"/>
        <w:framePr w:wrap="around" w:x="1313" w:y="13598"/>
      </w:pPr>
      <w:r>
        <w:rPr>
          <w:rFonts w:ascii="黑体" w:hAnsi="黑体"/>
          <w:sz w:val="10"/>
          <w:szCs w:val="10"/>
        </w:rPr>
        <mc:AlternateContent>
          <mc:Choice Requires="wps">
            <w:drawing>
              <wp:anchor distT="0" distB="0" distL="114300" distR="114300" simplePos="0" relativeHeight="251661312" behindDoc="0" locked="0" layoutInCell="1" allowOverlap="0">
                <wp:simplePos x="0" y="0"/>
                <wp:positionH relativeFrom="page">
                  <wp:posOffset>838200</wp:posOffset>
                </wp:positionH>
                <wp:positionV relativeFrom="page">
                  <wp:posOffset>8991600</wp:posOffset>
                </wp:positionV>
                <wp:extent cx="6120130" cy="0"/>
                <wp:effectExtent l="0" t="4445" r="0" b="508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66pt;margin-top:708pt;height:0pt;width:481.9pt;mso-position-horizontal-relative:page;mso-position-vertical-relative:page;z-index:251661312;mso-width-relative:page;mso-height-relative:page;" filled="f" stroked="t" coordsize="21600,21600" o:allowoverlap="f" o:gfxdata="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gykImNYAAAAOAQAA&#10;DwAAAAAAAAABACAAAAAiAAAAZHJzL2Rvd25yZXYueG1sUEsBAhQAFAAAAAgAh07iQE3UVwTiAQAA&#10;qgMAAA4AAAAAAAAAAQAgAAAAJQEAAGRycy9lMm9Eb2MueG1sUEsFBgAAAAAGAAYAWQEAAHkFAAAA&#10;AA==&#10;">
                <v:fill on="f" focussize="0,0"/>
                <v:stroke color="#000000" joinstyle="round"/>
                <v:imagedata o:title=""/>
                <o:lock v:ext="edit" aspectratio="f"/>
              </v:line>
            </w:pict>
          </mc:Fallback>
        </mc:AlternateContent>
      </w:r>
      <w:r>
        <w:rPr>
          <w:rFonts w:ascii="仿宋" w:eastAsia="仿宋" w:cs="仿宋"/>
          <w:szCs w:val="28"/>
        </w:rPr>
        <w:t>XXXX-XX-XX</w:t>
      </w:r>
      <w:r>
        <w:rPr>
          <w:rFonts w:hint="eastAsia"/>
        </w:rPr>
        <w:t>发布</w:t>
      </w:r>
    </w:p>
    <w:p w14:paraId="2FC2BDAC">
      <w:pPr>
        <w:pStyle w:val="29"/>
        <w:framePr w:wrap="around" w:x="6992" w:y="13638"/>
      </w:pPr>
      <w:r>
        <w:rPr>
          <w:rFonts w:ascii="仿宋" w:eastAsia="仿宋" w:cs="仿宋"/>
          <w:szCs w:val="28"/>
        </w:rPr>
        <w:t>XXXX-XX-XX</w:t>
      </w:r>
      <w:r>
        <w:rPr>
          <w:rFonts w:hint="eastAsia"/>
        </w:rPr>
        <w:t>实施</w:t>
      </w:r>
    </w:p>
    <w:p w14:paraId="5CF34F77">
      <w:pPr>
        <w:autoSpaceDE w:val="0"/>
        <w:autoSpaceDN w:val="0"/>
        <w:adjustRightInd w:val="0"/>
        <w:spacing w:line="360" w:lineRule="auto"/>
        <w:jc w:val="center"/>
        <w:rPr>
          <w:rFonts w:hint="eastAsia" w:hAnsi="黑体"/>
          <w:sz w:val="28"/>
        </w:rPr>
      </w:pPr>
    </w:p>
    <w:p w14:paraId="7D3C7C37">
      <w:pPr>
        <w:autoSpaceDE w:val="0"/>
        <w:autoSpaceDN w:val="0"/>
        <w:adjustRightInd w:val="0"/>
        <w:spacing w:line="360" w:lineRule="auto"/>
        <w:jc w:val="center"/>
        <w:rPr>
          <w:rFonts w:hint="eastAsia" w:hAnsi="黑体"/>
          <w:sz w:val="28"/>
        </w:rPr>
      </w:pPr>
    </w:p>
    <w:p w14:paraId="14765114">
      <w:pPr>
        <w:autoSpaceDE w:val="0"/>
        <w:autoSpaceDN w:val="0"/>
        <w:adjustRightInd w:val="0"/>
        <w:spacing w:line="360" w:lineRule="auto"/>
        <w:jc w:val="center"/>
        <w:rPr>
          <w:rFonts w:hint="eastAsia" w:hAnsi="黑体"/>
          <w:sz w:val="28"/>
        </w:rPr>
      </w:pPr>
    </w:p>
    <w:p w14:paraId="1A1132ED">
      <w:pPr>
        <w:autoSpaceDE w:val="0"/>
        <w:autoSpaceDN w:val="0"/>
        <w:adjustRightInd w:val="0"/>
        <w:spacing w:line="360" w:lineRule="auto"/>
        <w:jc w:val="center"/>
        <w:rPr>
          <w:rStyle w:val="33"/>
          <w:rFonts w:hint="eastAsia" w:hAnsi="黑体"/>
          <w:spacing w:val="0"/>
          <w:position w:val="0"/>
        </w:rPr>
      </w:pPr>
      <w:r>
        <w:rPr>
          <w:rFonts w:hint="eastAsia" w:ascii="黑体" w:hAnsi="黑体" w:eastAsia="黑体" w:cs="黑体"/>
          <w:sz w:val="28"/>
        </w:rPr>
        <w:t>四川省市场监督管理局</w:t>
      </w:r>
      <w:r>
        <w:rPr>
          <w:rFonts w:ascii="Times New Roman"/>
          <w:sz w:val="28"/>
        </w:rPr>
        <w:t>  </w:t>
      </w:r>
      <w:r>
        <w:rPr>
          <w:rStyle w:val="33"/>
          <w:rFonts w:hint="eastAsia" w:hAnsi="黑体"/>
          <w:position w:val="0"/>
        </w:rPr>
        <w:t>发</w:t>
      </w:r>
      <w:r>
        <w:rPr>
          <w:rStyle w:val="33"/>
          <w:rFonts w:hint="eastAsia" w:hAnsi="黑体"/>
          <w:spacing w:val="0"/>
          <w:position w:val="0"/>
        </w:rPr>
        <w:t>布</w:t>
      </w:r>
    </w:p>
    <w:bookmarkEnd w:id="0"/>
    <w:bookmarkEnd w:id="1"/>
    <w:bookmarkEnd w:id="2"/>
    <w:bookmarkEnd w:id="3"/>
    <w:bookmarkEnd w:id="4"/>
    <w:bookmarkEnd w:id="5"/>
    <w:bookmarkEnd w:id="6"/>
    <w:bookmarkEnd w:id="7"/>
    <w:bookmarkEnd w:id="8"/>
    <w:bookmarkEnd w:id="9"/>
    <w:p w14:paraId="20DB6C97">
      <w:pPr>
        <w:keepNext/>
        <w:keepLines/>
        <w:spacing w:before="340" w:after="330" w:line="480" w:lineRule="auto"/>
        <w:jc w:val="left"/>
        <w:rPr>
          <w:rFonts w:hint="eastAsia" w:ascii="黑体" w:hAnsi="黑体" w:eastAsia="黑体" w:cs="黑体"/>
          <w:kern w:val="44"/>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upperRoman" w:start="1"/>
          <w:cols w:space="425" w:num="1"/>
          <w:docGrid w:type="lines" w:linePitch="312" w:charSpace="0"/>
        </w:sectPr>
      </w:pPr>
    </w:p>
    <w:p w14:paraId="1CE1A311">
      <w:pPr>
        <w:pStyle w:val="35"/>
        <w:numPr>
          <w:ilvl w:val="0"/>
          <w:numId w:val="0"/>
        </w:numPr>
        <w:tabs>
          <w:tab w:val="center" w:pos="4213"/>
          <w:tab w:val="right" w:pos="8306"/>
        </w:tabs>
        <w:spacing w:before="900" w:after="468" w:afterLines="0"/>
        <w:jc w:val="left"/>
        <w:outlineLvl w:val="9"/>
        <w:rPr>
          <w:spacing w:val="320"/>
          <w:lang w:val="zh-CN"/>
        </w:rPr>
      </w:pPr>
      <w:r>
        <w:rPr>
          <w:rFonts w:hint="eastAsia"/>
          <w:spacing w:val="320"/>
        </w:rPr>
        <w:tab/>
      </w:r>
      <w:r>
        <w:rPr>
          <w:rFonts w:hint="eastAsia"/>
          <w:spacing w:val="320"/>
        </w:rPr>
        <w:t>目录</w:t>
      </w:r>
      <w:r>
        <w:rPr>
          <w:rFonts w:hint="eastAsia"/>
          <w:spacing w:val="320"/>
        </w:rPr>
        <w:tab/>
      </w:r>
    </w:p>
    <w:sdt>
      <w:sdtPr>
        <w:rPr>
          <w:rFonts w:hint="eastAsia" w:ascii="宋体" w:hAnsi="宋体" w:cs="宋体"/>
        </w:rPr>
        <w:id w:val="147477550"/>
        <w15:color w:val="DBDBDB"/>
        <w:docPartObj>
          <w:docPartGallery w:val="Table of Contents"/>
          <w:docPartUnique/>
        </w:docPartObj>
      </w:sdtPr>
      <w:sdtEndPr>
        <w:rPr>
          <w:rFonts w:hint="eastAsia" w:asciiTheme="minorHAnsi" w:hAnsiTheme="minorHAnsi" w:cstheme="minorBidi"/>
          <w:lang w:val="zh-CN"/>
        </w:rPr>
      </w:sdtEndPr>
      <w:sdtContent>
        <w:p w14:paraId="17397E39">
          <w:pPr>
            <w:jc w:val="center"/>
            <w:rPr>
              <w:rFonts w:hint="eastAsia" w:ascii="宋体" w:hAnsi="宋体" w:cs="宋体"/>
            </w:rPr>
          </w:pPr>
        </w:p>
        <w:p w14:paraId="13AC0948">
          <w:pPr>
            <w:pStyle w:val="8"/>
            <w:tabs>
              <w:tab w:val="right" w:leader="dot" w:pos="8306"/>
            </w:tabs>
            <w:rPr>
              <w:rFonts w:hint="eastAsia" w:ascii="宋体" w:hAnsi="宋体" w:cs="宋体"/>
            </w:rPr>
          </w:pPr>
          <w:r>
            <w:rPr>
              <w:rFonts w:hint="eastAsia" w:ascii="宋体" w:hAnsi="宋体" w:cs="宋体"/>
              <w:lang w:val="zh-CN"/>
            </w:rPr>
            <w:fldChar w:fldCharType="begin"/>
          </w:r>
          <w:r>
            <w:rPr>
              <w:rFonts w:hint="eastAsia" w:ascii="宋体" w:hAnsi="宋体" w:cs="宋体"/>
              <w:lang w:val="zh-CN"/>
            </w:rPr>
            <w:instrText xml:space="preserve">TOC \o "1-3" \h \u </w:instrText>
          </w:r>
          <w:r>
            <w:rPr>
              <w:rFonts w:hint="eastAsia" w:ascii="宋体" w:hAnsi="宋体" w:cs="宋体"/>
              <w:lang w:val="zh-CN"/>
            </w:rPr>
            <w:fldChar w:fldCharType="separate"/>
          </w:r>
          <w:r>
            <w:fldChar w:fldCharType="begin"/>
          </w:r>
          <w:r>
            <w:instrText xml:space="preserve"> HYPERLINK \l "_Toc14482" </w:instrText>
          </w:r>
          <w:r>
            <w:fldChar w:fldCharType="separate"/>
          </w:r>
          <w:r>
            <w:rPr>
              <w:rFonts w:hint="eastAsia" w:ascii="宋体" w:hAnsi="宋体" w:cs="宋体"/>
              <w:spacing w:val="320"/>
              <w:lang w:val="zh-CN"/>
            </w:rPr>
            <w:t>前言</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_Toc14482 \h </w:instrText>
          </w:r>
          <w:r>
            <w:rPr>
              <w:rFonts w:hint="eastAsia" w:ascii="宋体" w:hAnsi="宋体" w:cs="宋体"/>
            </w:rPr>
            <w:fldChar w:fldCharType="separate"/>
          </w:r>
          <w:r>
            <w:rPr>
              <w:rFonts w:hint="eastAsia" w:ascii="宋体" w:hAnsi="宋体" w:cs="宋体"/>
            </w:rPr>
            <w:t>II</w:t>
          </w:r>
          <w:r>
            <w:rPr>
              <w:rFonts w:hint="eastAsia" w:ascii="宋体" w:hAnsi="宋体" w:cs="宋体"/>
            </w:rPr>
            <w:fldChar w:fldCharType="end"/>
          </w:r>
          <w:r>
            <w:rPr>
              <w:rFonts w:hint="eastAsia" w:ascii="宋体" w:hAnsi="宋体" w:cs="宋体"/>
            </w:rPr>
            <w:fldChar w:fldCharType="end"/>
          </w:r>
        </w:p>
        <w:p w14:paraId="49ECC7F4">
          <w:pPr>
            <w:pStyle w:val="8"/>
            <w:tabs>
              <w:tab w:val="right" w:leader="dot" w:pos="8306"/>
            </w:tabs>
            <w:rPr>
              <w:rFonts w:hint="eastAsia" w:ascii="宋体" w:hAnsi="宋体" w:cs="宋体"/>
            </w:rPr>
          </w:pPr>
          <w:r>
            <w:fldChar w:fldCharType="begin"/>
          </w:r>
          <w:r>
            <w:instrText xml:space="preserve"> HYPERLINK \l "_Toc4888" </w:instrText>
          </w:r>
          <w:r>
            <w:fldChar w:fldCharType="separate"/>
          </w:r>
          <w:r>
            <w:rPr>
              <w:rFonts w:hint="eastAsia" w:ascii="宋体" w:hAnsi="宋体" w:cs="宋体"/>
              <w:bCs/>
              <w:kern w:val="0"/>
              <w:lang w:val="zh-CN"/>
            </w:rPr>
            <w:t>1</w:t>
          </w:r>
          <w:r>
            <w:rPr>
              <w:rFonts w:hint="eastAsia" w:ascii="宋体" w:hAnsi="宋体" w:cs="宋体"/>
              <w:bCs/>
              <w:szCs w:val="21"/>
              <w:lang w:val="zh-CN"/>
            </w:rPr>
            <w:t xml:space="preserve"> </w:t>
          </w:r>
          <w:r>
            <w:rPr>
              <w:rFonts w:hint="eastAsia" w:ascii="宋体" w:hAnsi="宋体" w:cs="宋体"/>
              <w:bCs/>
              <w:szCs w:val="21"/>
            </w:rPr>
            <w:t>范围</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_Toc4888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rPr>
            <w:fldChar w:fldCharType="end"/>
          </w:r>
        </w:p>
        <w:p w14:paraId="1BBFA958">
          <w:pPr>
            <w:pStyle w:val="8"/>
            <w:tabs>
              <w:tab w:val="right" w:leader="dot" w:pos="8306"/>
            </w:tabs>
            <w:rPr>
              <w:rFonts w:hint="eastAsia" w:ascii="宋体" w:hAnsi="宋体" w:cs="宋体"/>
            </w:rPr>
          </w:pPr>
          <w:r>
            <w:fldChar w:fldCharType="begin"/>
          </w:r>
          <w:r>
            <w:instrText xml:space="preserve"> HYPERLINK \l "_Toc25687" </w:instrText>
          </w:r>
          <w:r>
            <w:fldChar w:fldCharType="separate"/>
          </w:r>
          <w:r>
            <w:rPr>
              <w:rFonts w:hint="eastAsia" w:ascii="宋体" w:hAnsi="宋体" w:cs="宋体"/>
              <w:bCs/>
              <w:kern w:val="0"/>
              <w:lang w:val="zh-CN"/>
            </w:rPr>
            <w:t>2 规范性引用文件</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_Toc25687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rPr>
            <w:fldChar w:fldCharType="end"/>
          </w:r>
        </w:p>
        <w:p w14:paraId="22D0564F">
          <w:pPr>
            <w:pStyle w:val="8"/>
            <w:tabs>
              <w:tab w:val="right" w:leader="dot" w:pos="8306"/>
            </w:tabs>
            <w:rPr>
              <w:rFonts w:hint="eastAsia" w:ascii="宋体" w:hAnsi="宋体" w:cs="宋体"/>
            </w:rPr>
          </w:pPr>
          <w:r>
            <w:fldChar w:fldCharType="begin"/>
          </w:r>
          <w:r>
            <w:instrText xml:space="preserve"> HYPERLINK \l "_Toc25689" </w:instrText>
          </w:r>
          <w:r>
            <w:fldChar w:fldCharType="separate"/>
          </w:r>
          <w:r>
            <w:rPr>
              <w:rFonts w:hint="eastAsia" w:ascii="宋体" w:hAnsi="宋体" w:cs="宋体"/>
              <w:bCs/>
              <w:kern w:val="0"/>
              <w:lang w:val="zh-CN"/>
            </w:rPr>
            <w:t>3 术语和定义</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_Toc25689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rPr>
            <w:fldChar w:fldCharType="end"/>
          </w:r>
        </w:p>
        <w:p w14:paraId="2D8BD729">
          <w:pPr>
            <w:pStyle w:val="8"/>
            <w:tabs>
              <w:tab w:val="right" w:leader="dot" w:pos="8306"/>
            </w:tabs>
            <w:rPr>
              <w:rFonts w:hint="eastAsia" w:ascii="宋体" w:hAnsi="宋体" w:cs="宋体"/>
            </w:rPr>
          </w:pPr>
          <w:r>
            <w:fldChar w:fldCharType="begin"/>
          </w:r>
          <w:r>
            <w:instrText xml:space="preserve"> HYPERLINK \l "_Toc1664" </w:instrText>
          </w:r>
          <w:r>
            <w:fldChar w:fldCharType="separate"/>
          </w:r>
          <w:r>
            <w:rPr>
              <w:rFonts w:hint="eastAsia" w:ascii="宋体" w:hAnsi="宋体" w:cs="宋体"/>
              <w:kern w:val="0"/>
            </w:rPr>
            <w:t>4 基本要求</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_Toc1664 \h </w:instrText>
          </w:r>
          <w:r>
            <w:rPr>
              <w:rFonts w:hint="eastAsia" w:ascii="宋体" w:hAnsi="宋体" w:cs="宋体"/>
            </w:rPr>
            <w:fldChar w:fldCharType="separate"/>
          </w:r>
          <w:r>
            <w:rPr>
              <w:rFonts w:hint="eastAsia" w:ascii="宋体" w:hAnsi="宋体" w:cs="宋体"/>
            </w:rPr>
            <w:t>2</w:t>
          </w:r>
          <w:r>
            <w:rPr>
              <w:rFonts w:hint="eastAsia" w:ascii="宋体" w:hAnsi="宋体" w:cs="宋体"/>
            </w:rPr>
            <w:fldChar w:fldCharType="end"/>
          </w:r>
          <w:r>
            <w:rPr>
              <w:rFonts w:hint="eastAsia" w:ascii="宋体" w:hAnsi="宋体" w:cs="宋体"/>
            </w:rPr>
            <w:fldChar w:fldCharType="end"/>
          </w:r>
        </w:p>
        <w:p w14:paraId="68CA1E27">
          <w:pPr>
            <w:pStyle w:val="8"/>
            <w:tabs>
              <w:tab w:val="right" w:leader="dot" w:pos="8306"/>
            </w:tabs>
            <w:rPr>
              <w:rFonts w:hint="eastAsia" w:ascii="宋体" w:hAnsi="宋体" w:cs="宋体"/>
            </w:rPr>
          </w:pPr>
          <w:r>
            <w:fldChar w:fldCharType="begin"/>
          </w:r>
          <w:r>
            <w:instrText xml:space="preserve"> HYPERLINK \l "_Toc306" </w:instrText>
          </w:r>
          <w:r>
            <w:fldChar w:fldCharType="separate"/>
          </w:r>
          <w:r>
            <w:rPr>
              <w:rFonts w:hint="eastAsia" w:ascii="宋体" w:hAnsi="宋体" w:cs="宋体"/>
              <w:bCs/>
              <w:kern w:val="0"/>
              <w:lang w:val="zh-CN"/>
            </w:rPr>
            <w:t>5 管理要求</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_Toc306 \h </w:instrText>
          </w:r>
          <w:r>
            <w:rPr>
              <w:rFonts w:hint="eastAsia" w:ascii="宋体" w:hAnsi="宋体" w:cs="宋体"/>
            </w:rPr>
            <w:fldChar w:fldCharType="separate"/>
          </w:r>
          <w:r>
            <w:rPr>
              <w:rFonts w:hint="eastAsia" w:ascii="宋体" w:hAnsi="宋体" w:cs="宋体"/>
            </w:rPr>
            <w:t>3</w:t>
          </w:r>
          <w:r>
            <w:rPr>
              <w:rFonts w:hint="eastAsia" w:ascii="宋体" w:hAnsi="宋体" w:cs="宋体"/>
            </w:rPr>
            <w:fldChar w:fldCharType="end"/>
          </w:r>
          <w:r>
            <w:rPr>
              <w:rFonts w:hint="eastAsia" w:ascii="宋体" w:hAnsi="宋体" w:cs="宋体"/>
            </w:rPr>
            <w:fldChar w:fldCharType="end"/>
          </w:r>
        </w:p>
        <w:p w14:paraId="0EC5183D">
          <w:pPr>
            <w:pStyle w:val="8"/>
            <w:tabs>
              <w:tab w:val="right" w:leader="dot" w:pos="8306"/>
            </w:tabs>
            <w:rPr>
              <w:rFonts w:hint="eastAsia" w:ascii="宋体" w:hAnsi="宋体" w:cs="宋体"/>
            </w:rPr>
          </w:pPr>
          <w:r>
            <w:fldChar w:fldCharType="begin"/>
          </w:r>
          <w:r>
            <w:instrText xml:space="preserve"> HYPERLINK \l "_Toc26" </w:instrText>
          </w:r>
          <w:r>
            <w:fldChar w:fldCharType="separate"/>
          </w:r>
          <w:r>
            <w:rPr>
              <w:rFonts w:hint="eastAsia" w:ascii="宋体" w:hAnsi="宋体" w:cs="宋体"/>
              <w:bCs/>
              <w:kern w:val="0"/>
            </w:rPr>
            <w:t>6</w:t>
          </w:r>
          <w:r>
            <w:rPr>
              <w:rFonts w:hint="eastAsia" w:ascii="宋体" w:hAnsi="宋体" w:cs="宋体"/>
              <w:bCs/>
              <w:kern w:val="0"/>
              <w:lang w:val="zh-CN"/>
            </w:rPr>
            <w:t xml:space="preserve"> </w:t>
          </w:r>
          <w:r>
            <w:rPr>
              <w:rFonts w:hint="eastAsia" w:ascii="宋体" w:hAnsi="宋体" w:cs="宋体"/>
              <w:bCs/>
              <w:kern w:val="0"/>
            </w:rPr>
            <w:t>信息公示</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_Toc26 \h </w:instrText>
          </w:r>
          <w:r>
            <w:rPr>
              <w:rFonts w:hint="eastAsia" w:ascii="宋体" w:hAnsi="宋体" w:cs="宋体"/>
            </w:rPr>
            <w:fldChar w:fldCharType="separate"/>
          </w:r>
          <w:r>
            <w:rPr>
              <w:rFonts w:hint="eastAsia" w:ascii="宋体" w:hAnsi="宋体" w:cs="宋体"/>
            </w:rPr>
            <w:t>3</w:t>
          </w:r>
          <w:r>
            <w:rPr>
              <w:rFonts w:hint="eastAsia" w:ascii="宋体" w:hAnsi="宋体" w:cs="宋体"/>
            </w:rPr>
            <w:fldChar w:fldCharType="end"/>
          </w:r>
          <w:r>
            <w:rPr>
              <w:rFonts w:hint="eastAsia" w:ascii="宋体" w:hAnsi="宋体" w:cs="宋体"/>
            </w:rPr>
            <w:fldChar w:fldCharType="end"/>
          </w:r>
        </w:p>
        <w:p w14:paraId="3A3F97F4">
          <w:pPr>
            <w:pStyle w:val="8"/>
            <w:tabs>
              <w:tab w:val="right" w:leader="dot" w:pos="8306"/>
            </w:tabs>
            <w:rPr>
              <w:rFonts w:hint="eastAsia" w:ascii="宋体" w:hAnsi="宋体" w:cs="宋体"/>
            </w:rPr>
          </w:pPr>
          <w:r>
            <w:fldChar w:fldCharType="begin"/>
          </w:r>
          <w:r>
            <w:instrText xml:space="preserve"> HYPERLINK \l "_Toc7252" </w:instrText>
          </w:r>
          <w:r>
            <w:fldChar w:fldCharType="separate"/>
          </w:r>
          <w:r>
            <w:rPr>
              <w:rFonts w:hint="eastAsia" w:ascii="宋体" w:hAnsi="宋体" w:cs="宋体"/>
              <w:bCs/>
              <w:kern w:val="0"/>
            </w:rPr>
            <w:t>7 标识标牌</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_Toc7252 \h </w:instrText>
          </w:r>
          <w:r>
            <w:rPr>
              <w:rFonts w:hint="eastAsia" w:ascii="宋体" w:hAnsi="宋体" w:cs="宋体"/>
            </w:rPr>
            <w:fldChar w:fldCharType="separate"/>
          </w:r>
          <w:r>
            <w:rPr>
              <w:rFonts w:hint="eastAsia" w:ascii="宋体" w:hAnsi="宋体" w:cs="宋体"/>
            </w:rPr>
            <w:t>4</w:t>
          </w:r>
          <w:r>
            <w:rPr>
              <w:rFonts w:hint="eastAsia" w:ascii="宋体" w:hAnsi="宋体" w:cs="宋体"/>
            </w:rPr>
            <w:fldChar w:fldCharType="end"/>
          </w:r>
          <w:r>
            <w:rPr>
              <w:rFonts w:hint="eastAsia" w:ascii="宋体" w:hAnsi="宋体" w:cs="宋体"/>
            </w:rPr>
            <w:fldChar w:fldCharType="end"/>
          </w:r>
        </w:p>
        <w:p w14:paraId="34B54388">
          <w:pPr>
            <w:pStyle w:val="8"/>
            <w:tabs>
              <w:tab w:val="right" w:leader="dot" w:pos="8306"/>
            </w:tabs>
            <w:rPr>
              <w:rFonts w:hint="eastAsia" w:ascii="宋体" w:hAnsi="宋体" w:cs="宋体"/>
            </w:rPr>
          </w:pPr>
          <w:r>
            <w:fldChar w:fldCharType="begin"/>
          </w:r>
          <w:r>
            <w:instrText xml:space="preserve"> HYPERLINK \l "_Toc19930" </w:instrText>
          </w:r>
          <w:r>
            <w:fldChar w:fldCharType="separate"/>
          </w:r>
          <w:r>
            <w:rPr>
              <w:rFonts w:hint="eastAsia" w:ascii="宋体" w:hAnsi="宋体" w:cs="宋体"/>
              <w:bCs/>
              <w:kern w:val="0"/>
            </w:rPr>
            <w:t>8</w:t>
          </w:r>
          <w:r>
            <w:rPr>
              <w:rFonts w:hint="eastAsia" w:ascii="宋体" w:hAnsi="宋体" w:cs="宋体"/>
              <w:bCs/>
              <w:kern w:val="0"/>
              <w:lang w:val="zh-CN"/>
            </w:rPr>
            <w:t xml:space="preserve"> 从业人员</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_Toc19930 \h </w:instrText>
          </w:r>
          <w:r>
            <w:rPr>
              <w:rFonts w:hint="eastAsia" w:ascii="宋体" w:hAnsi="宋体" w:cs="宋体"/>
            </w:rPr>
            <w:fldChar w:fldCharType="separate"/>
          </w:r>
          <w:r>
            <w:rPr>
              <w:rFonts w:hint="eastAsia" w:ascii="宋体" w:hAnsi="宋体" w:cs="宋体"/>
            </w:rPr>
            <w:t>4</w:t>
          </w:r>
          <w:r>
            <w:rPr>
              <w:rFonts w:hint="eastAsia" w:ascii="宋体" w:hAnsi="宋体" w:cs="宋体"/>
            </w:rPr>
            <w:fldChar w:fldCharType="end"/>
          </w:r>
          <w:r>
            <w:rPr>
              <w:rFonts w:hint="eastAsia" w:ascii="宋体" w:hAnsi="宋体" w:cs="宋体"/>
            </w:rPr>
            <w:fldChar w:fldCharType="end"/>
          </w:r>
        </w:p>
        <w:p w14:paraId="6E28457E">
          <w:pPr>
            <w:pStyle w:val="8"/>
            <w:tabs>
              <w:tab w:val="right" w:leader="dot" w:pos="8306"/>
            </w:tabs>
            <w:rPr>
              <w:rFonts w:hint="eastAsia" w:ascii="宋体" w:hAnsi="宋体" w:cs="宋体"/>
            </w:rPr>
          </w:pPr>
          <w:r>
            <w:fldChar w:fldCharType="begin"/>
          </w:r>
          <w:r>
            <w:instrText xml:space="preserve"> HYPERLINK \l "_Toc31597" </w:instrText>
          </w:r>
          <w:r>
            <w:fldChar w:fldCharType="separate"/>
          </w:r>
          <w:r>
            <w:rPr>
              <w:rFonts w:hint="eastAsia" w:ascii="宋体" w:hAnsi="宋体" w:cs="宋体"/>
              <w:bCs/>
              <w:kern w:val="0"/>
            </w:rPr>
            <w:t>9</w:t>
          </w:r>
          <w:r>
            <w:rPr>
              <w:rFonts w:hint="eastAsia" w:ascii="宋体" w:hAnsi="宋体" w:cs="宋体"/>
              <w:bCs/>
              <w:kern w:val="0"/>
              <w:lang w:val="zh-CN"/>
            </w:rPr>
            <w:t xml:space="preserve"> 安全</w:t>
          </w:r>
          <w:r>
            <w:rPr>
              <w:rFonts w:hint="eastAsia" w:ascii="宋体" w:hAnsi="宋体" w:cs="宋体"/>
              <w:bCs/>
              <w:kern w:val="0"/>
            </w:rPr>
            <w:t>保障</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_Toc31597 \h </w:instrText>
          </w:r>
          <w:r>
            <w:rPr>
              <w:rFonts w:hint="eastAsia" w:ascii="宋体" w:hAnsi="宋体" w:cs="宋体"/>
            </w:rPr>
            <w:fldChar w:fldCharType="separate"/>
          </w:r>
          <w:r>
            <w:rPr>
              <w:rFonts w:hint="eastAsia" w:ascii="宋体" w:hAnsi="宋体" w:cs="宋体"/>
            </w:rPr>
            <w:t>6</w:t>
          </w:r>
          <w:r>
            <w:rPr>
              <w:rFonts w:hint="eastAsia" w:ascii="宋体" w:hAnsi="宋体" w:cs="宋体"/>
            </w:rPr>
            <w:fldChar w:fldCharType="end"/>
          </w:r>
          <w:r>
            <w:rPr>
              <w:rFonts w:hint="eastAsia" w:ascii="宋体" w:hAnsi="宋体" w:cs="宋体"/>
            </w:rPr>
            <w:fldChar w:fldCharType="end"/>
          </w:r>
        </w:p>
        <w:p w14:paraId="3EC460FF">
          <w:pPr>
            <w:pStyle w:val="8"/>
            <w:tabs>
              <w:tab w:val="right" w:leader="dot" w:pos="8306"/>
            </w:tabs>
            <w:rPr>
              <w:rFonts w:hint="eastAsia" w:ascii="宋体" w:hAnsi="宋体" w:cs="宋体"/>
            </w:rPr>
          </w:pPr>
          <w:r>
            <w:fldChar w:fldCharType="begin"/>
          </w:r>
          <w:r>
            <w:instrText xml:space="preserve"> HYPERLINK \l "_Toc25465" </w:instrText>
          </w:r>
          <w:r>
            <w:fldChar w:fldCharType="separate"/>
          </w:r>
          <w:r>
            <w:rPr>
              <w:rFonts w:hint="eastAsia" w:ascii="宋体" w:hAnsi="宋体" w:cs="宋体"/>
              <w:bCs/>
              <w:kern w:val="0"/>
            </w:rPr>
            <w:t>10</w:t>
          </w:r>
          <w:r>
            <w:rPr>
              <w:rFonts w:hint="eastAsia" w:ascii="宋体" w:hAnsi="宋体" w:cs="宋体"/>
              <w:bCs/>
              <w:kern w:val="0"/>
              <w:lang w:val="zh-CN"/>
            </w:rPr>
            <w:t xml:space="preserve"> </w:t>
          </w:r>
          <w:r>
            <w:rPr>
              <w:rFonts w:hint="eastAsia" w:ascii="宋体" w:hAnsi="宋体" w:cs="宋体"/>
              <w:bCs/>
              <w:kern w:val="0"/>
            </w:rPr>
            <w:t>环境卫生</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_Toc25465 \h </w:instrText>
          </w:r>
          <w:r>
            <w:rPr>
              <w:rFonts w:hint="eastAsia" w:ascii="宋体" w:hAnsi="宋体" w:cs="宋体"/>
            </w:rPr>
            <w:fldChar w:fldCharType="separate"/>
          </w:r>
          <w:r>
            <w:rPr>
              <w:rFonts w:hint="eastAsia" w:ascii="宋体" w:hAnsi="宋体" w:cs="宋体"/>
            </w:rPr>
            <w:t>6</w:t>
          </w:r>
          <w:r>
            <w:rPr>
              <w:rFonts w:hint="eastAsia" w:ascii="宋体" w:hAnsi="宋体" w:cs="宋体"/>
            </w:rPr>
            <w:fldChar w:fldCharType="end"/>
          </w:r>
          <w:r>
            <w:rPr>
              <w:rFonts w:hint="eastAsia" w:ascii="宋体" w:hAnsi="宋体" w:cs="宋体"/>
            </w:rPr>
            <w:fldChar w:fldCharType="end"/>
          </w:r>
        </w:p>
        <w:p w14:paraId="050D2D7C">
          <w:pPr>
            <w:pStyle w:val="8"/>
            <w:tabs>
              <w:tab w:val="right" w:leader="dot" w:pos="8306"/>
            </w:tabs>
            <w:rPr>
              <w:rFonts w:hint="eastAsia" w:ascii="宋体" w:hAnsi="宋体" w:cs="宋体"/>
            </w:rPr>
          </w:pPr>
          <w:r>
            <w:fldChar w:fldCharType="begin"/>
          </w:r>
          <w:r>
            <w:instrText xml:space="preserve"> HYPERLINK \l "_Toc12018" </w:instrText>
          </w:r>
          <w:r>
            <w:fldChar w:fldCharType="separate"/>
          </w:r>
          <w:r>
            <w:rPr>
              <w:rFonts w:hint="eastAsia" w:ascii="宋体" w:hAnsi="宋体" w:cs="宋体"/>
              <w:bCs/>
              <w:kern w:val="0"/>
            </w:rPr>
            <w:t>11 场所要求</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_Toc12018 \h </w:instrText>
          </w:r>
          <w:r>
            <w:rPr>
              <w:rFonts w:hint="eastAsia" w:ascii="宋体" w:hAnsi="宋体" w:cs="宋体"/>
            </w:rPr>
            <w:fldChar w:fldCharType="separate"/>
          </w:r>
          <w:r>
            <w:rPr>
              <w:rFonts w:hint="eastAsia" w:ascii="宋体" w:hAnsi="宋体" w:cs="宋体"/>
            </w:rPr>
            <w:t>7</w:t>
          </w:r>
          <w:r>
            <w:rPr>
              <w:rFonts w:hint="eastAsia" w:ascii="宋体" w:hAnsi="宋体" w:cs="宋体"/>
            </w:rPr>
            <w:fldChar w:fldCharType="end"/>
          </w:r>
          <w:r>
            <w:rPr>
              <w:rFonts w:hint="eastAsia" w:ascii="宋体" w:hAnsi="宋体" w:cs="宋体"/>
            </w:rPr>
            <w:fldChar w:fldCharType="end"/>
          </w:r>
        </w:p>
        <w:p w14:paraId="507C2279">
          <w:pPr>
            <w:pStyle w:val="8"/>
            <w:tabs>
              <w:tab w:val="right" w:leader="dot" w:pos="8306"/>
            </w:tabs>
            <w:rPr>
              <w:rFonts w:hint="eastAsia" w:ascii="宋体" w:hAnsi="宋体" w:cs="宋体"/>
            </w:rPr>
          </w:pPr>
          <w:r>
            <w:fldChar w:fldCharType="begin"/>
          </w:r>
          <w:r>
            <w:instrText xml:space="preserve"> HYPERLINK \l "_Toc5691" </w:instrText>
          </w:r>
          <w:r>
            <w:fldChar w:fldCharType="separate"/>
          </w:r>
          <w:r>
            <w:rPr>
              <w:rFonts w:hint="eastAsia" w:ascii="宋体" w:hAnsi="宋体" w:cs="宋体"/>
              <w:bCs/>
              <w:kern w:val="0"/>
            </w:rPr>
            <w:t>12 关怀服务</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_Toc5691 \h </w:instrText>
          </w:r>
          <w:r>
            <w:rPr>
              <w:rFonts w:hint="eastAsia" w:ascii="宋体" w:hAnsi="宋体" w:cs="宋体"/>
            </w:rPr>
            <w:fldChar w:fldCharType="separate"/>
          </w:r>
          <w:r>
            <w:rPr>
              <w:rFonts w:hint="eastAsia" w:ascii="宋体" w:hAnsi="宋体" w:cs="宋体"/>
            </w:rPr>
            <w:t>8</w:t>
          </w:r>
          <w:r>
            <w:rPr>
              <w:rFonts w:hint="eastAsia" w:ascii="宋体" w:hAnsi="宋体" w:cs="宋体"/>
            </w:rPr>
            <w:fldChar w:fldCharType="end"/>
          </w:r>
          <w:r>
            <w:rPr>
              <w:rFonts w:hint="eastAsia" w:ascii="宋体" w:hAnsi="宋体" w:cs="宋体"/>
            </w:rPr>
            <w:fldChar w:fldCharType="end"/>
          </w:r>
        </w:p>
        <w:p w14:paraId="49AC3CB8">
          <w:pPr>
            <w:pStyle w:val="8"/>
            <w:tabs>
              <w:tab w:val="right" w:leader="dot" w:pos="8306"/>
            </w:tabs>
            <w:rPr>
              <w:rFonts w:hint="eastAsia" w:ascii="宋体" w:hAnsi="宋体" w:cs="宋体"/>
            </w:rPr>
          </w:pPr>
          <w:r>
            <w:fldChar w:fldCharType="begin"/>
          </w:r>
          <w:r>
            <w:instrText xml:space="preserve"> HYPERLINK \l "_Toc25961" </w:instrText>
          </w:r>
          <w:r>
            <w:fldChar w:fldCharType="separate"/>
          </w:r>
          <w:r>
            <w:rPr>
              <w:rFonts w:hint="eastAsia" w:ascii="宋体" w:hAnsi="宋体" w:cs="宋体"/>
              <w:bCs/>
              <w:kern w:val="0"/>
            </w:rPr>
            <w:t>13 服务监督</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_Toc25961 \h </w:instrText>
          </w:r>
          <w:r>
            <w:rPr>
              <w:rFonts w:hint="eastAsia" w:ascii="宋体" w:hAnsi="宋体" w:cs="宋体"/>
            </w:rPr>
            <w:fldChar w:fldCharType="separate"/>
          </w:r>
          <w:r>
            <w:rPr>
              <w:rFonts w:hint="eastAsia" w:ascii="宋体" w:hAnsi="宋体" w:cs="宋体"/>
            </w:rPr>
            <w:t>9</w:t>
          </w:r>
          <w:r>
            <w:rPr>
              <w:rFonts w:hint="eastAsia" w:ascii="宋体" w:hAnsi="宋体" w:cs="宋体"/>
            </w:rPr>
            <w:fldChar w:fldCharType="end"/>
          </w:r>
          <w:r>
            <w:rPr>
              <w:rFonts w:hint="eastAsia" w:ascii="宋体" w:hAnsi="宋体" w:cs="宋体"/>
            </w:rPr>
            <w:fldChar w:fldCharType="end"/>
          </w:r>
        </w:p>
        <w:p w14:paraId="7F1FB5BE">
          <w:pPr>
            <w:rPr>
              <w:lang w:val="zh-CN"/>
            </w:rPr>
          </w:pPr>
          <w:r>
            <w:rPr>
              <w:rFonts w:hint="eastAsia" w:ascii="宋体" w:hAnsi="宋体" w:cs="宋体"/>
              <w:lang w:val="zh-CN"/>
            </w:rPr>
            <w:fldChar w:fldCharType="end"/>
          </w:r>
        </w:p>
      </w:sdtContent>
    </w:sdt>
    <w:p w14:paraId="7E8C3341">
      <w:pPr>
        <w:rPr>
          <w:lang w:val="zh-CN"/>
        </w:rPr>
      </w:pPr>
    </w:p>
    <w:p w14:paraId="53D44E88">
      <w:pPr>
        <w:rPr>
          <w:rFonts w:hint="eastAsia"/>
          <w:spacing w:val="320"/>
          <w:lang w:val="zh-CN"/>
        </w:rPr>
      </w:pPr>
      <w:bookmarkStart w:id="12" w:name="_Toc24549"/>
      <w:bookmarkStart w:id="13" w:name="_Toc14482"/>
      <w:r>
        <w:rPr>
          <w:rFonts w:hint="eastAsia"/>
          <w:spacing w:val="320"/>
          <w:lang w:val="zh-CN"/>
        </w:rPr>
        <w:br w:type="page"/>
      </w:r>
    </w:p>
    <w:p w14:paraId="639740EB">
      <w:pPr>
        <w:pStyle w:val="35"/>
        <w:numPr>
          <w:ilvl w:val="0"/>
          <w:numId w:val="0"/>
        </w:numPr>
        <w:spacing w:before="900" w:after="468"/>
        <w:rPr>
          <w:spacing w:val="320"/>
          <w:lang w:val="zh-CN"/>
        </w:rPr>
      </w:pPr>
      <w:bookmarkStart w:id="93" w:name="_GoBack"/>
      <w:bookmarkEnd w:id="93"/>
      <w:r>
        <w:rPr>
          <w:rFonts w:hint="eastAsia"/>
          <w:spacing w:val="320"/>
          <w:lang w:val="zh-CN"/>
        </w:rPr>
        <w:t>前言</w:t>
      </w:r>
      <w:bookmarkEnd w:id="12"/>
      <w:bookmarkEnd w:id="13"/>
    </w:p>
    <w:p w14:paraId="3CA25E66">
      <w:pPr>
        <w:pStyle w:val="23"/>
        <w:ind w:firstLine="420"/>
      </w:pPr>
      <w:r>
        <w:rPr>
          <w:rFonts w:hint="eastAsia"/>
        </w:rPr>
        <w:t>本文件按照 GB/T 1.1—2020《标准化工作导则 第1部分:标准化文件的结构和起草规则》的规定起草。</w:t>
      </w:r>
    </w:p>
    <w:p w14:paraId="3C0C3F87">
      <w:pPr>
        <w:pStyle w:val="23"/>
        <w:ind w:firstLine="420"/>
        <w:rPr>
          <w:rFonts w:hint="eastAsia" w:asciiTheme="minorEastAsia" w:hAnsiTheme="minorEastAsia"/>
          <w:szCs w:val="21"/>
          <w:shd w:val="clear" w:color="auto" w:fill="FFFFFF"/>
        </w:rPr>
      </w:pPr>
      <w:r>
        <w:rPr>
          <w:rFonts w:hint="eastAsia"/>
        </w:rPr>
        <w:t>请注意本文件的某些内容可能涉及专</w:t>
      </w:r>
      <w:r>
        <w:rPr>
          <w:rFonts w:hint="eastAsia" w:asciiTheme="minorEastAsia" w:hAnsiTheme="minorEastAsia"/>
          <w:szCs w:val="21"/>
          <w:shd w:val="clear" w:color="auto" w:fill="FFFFFF"/>
        </w:rPr>
        <w:t>利。本文件的发布机构不承担识别专利的责任。</w:t>
      </w:r>
    </w:p>
    <w:p w14:paraId="3CEDFB08">
      <w:pPr>
        <w:tabs>
          <w:tab w:val="center" w:pos="4201"/>
          <w:tab w:val="right" w:leader="dot" w:pos="9298"/>
        </w:tabs>
        <w:autoSpaceDE w:val="0"/>
        <w:autoSpaceDN w:val="0"/>
        <w:adjustRightInd w:val="0"/>
        <w:ind w:firstLine="420"/>
        <w:rPr>
          <w:rFonts w:hint="eastAsia" w:asciiTheme="minorEastAsia" w:hAnsiTheme="minorEastAsia"/>
          <w:szCs w:val="21"/>
          <w:shd w:val="clear" w:color="auto" w:fill="FFFFFF"/>
        </w:rPr>
      </w:pPr>
      <w:r>
        <w:rPr>
          <w:rFonts w:hint="eastAsia" w:asciiTheme="minorEastAsia" w:hAnsiTheme="minorEastAsia"/>
          <w:szCs w:val="21"/>
          <w:shd w:val="clear" w:color="auto" w:fill="FFFFFF"/>
        </w:rPr>
        <w:t>本文件由四川省体育局、四川省体育场馆协会提出并组织实施。</w:t>
      </w:r>
    </w:p>
    <w:p w14:paraId="10C42558">
      <w:pPr>
        <w:tabs>
          <w:tab w:val="center" w:pos="4201"/>
          <w:tab w:val="right" w:leader="dot" w:pos="9298"/>
        </w:tabs>
        <w:autoSpaceDE w:val="0"/>
        <w:autoSpaceDN w:val="0"/>
        <w:adjustRightInd w:val="0"/>
        <w:ind w:firstLine="420"/>
        <w:rPr>
          <w:rFonts w:hint="eastAsia" w:asciiTheme="minorEastAsia" w:hAnsiTheme="minorEastAsia"/>
          <w:szCs w:val="21"/>
          <w:shd w:val="clear" w:color="auto" w:fill="FFFFFF"/>
        </w:rPr>
      </w:pPr>
      <w:r>
        <w:rPr>
          <w:rFonts w:hint="eastAsia" w:asciiTheme="minorEastAsia" w:hAnsiTheme="minorEastAsia"/>
          <w:szCs w:val="21"/>
          <w:shd w:val="clear" w:color="auto" w:fill="FFFFFF"/>
        </w:rPr>
        <w:t>本文件由四川省服务标准化技术委员会归口。</w:t>
      </w:r>
    </w:p>
    <w:p w14:paraId="4FD966BA">
      <w:pPr>
        <w:autoSpaceDE w:val="0"/>
        <w:autoSpaceDN w:val="0"/>
        <w:adjustRightInd w:val="0"/>
        <w:ind w:firstLine="420"/>
      </w:pPr>
      <w:r>
        <w:rPr>
          <w:rFonts w:hint="eastAsia" w:asciiTheme="minorEastAsia" w:hAnsiTheme="minorEastAsia"/>
          <w:szCs w:val="21"/>
          <w:shd w:val="clear" w:color="auto" w:fill="FFFFFF"/>
        </w:rPr>
        <w:t>本文件起草单位</w:t>
      </w:r>
      <w:r>
        <w:rPr>
          <w:rFonts w:asciiTheme="minorEastAsia" w:hAnsiTheme="minorEastAsia"/>
          <w:szCs w:val="21"/>
          <w:shd w:val="clear" w:color="auto" w:fill="FFFFFF"/>
        </w:rPr>
        <w:t>:</w:t>
      </w:r>
      <w:r>
        <w:rPr>
          <w:rFonts w:hint="eastAsia"/>
        </w:rPr>
        <w:t xml:space="preserve"> </w:t>
      </w:r>
    </w:p>
    <w:p w14:paraId="6246CB87">
      <w:pPr>
        <w:autoSpaceDE w:val="0"/>
        <w:autoSpaceDN w:val="0"/>
        <w:adjustRightInd w:val="0"/>
        <w:ind w:firstLine="420"/>
        <w:rPr>
          <w:rFonts w:hint="eastAsia" w:asciiTheme="minorEastAsia" w:hAnsiTheme="minorEastAsia"/>
          <w:szCs w:val="21"/>
          <w:shd w:val="clear" w:color="auto" w:fill="FFFFFF"/>
        </w:rPr>
      </w:pPr>
      <w:r>
        <w:rPr>
          <w:rFonts w:hint="eastAsia" w:asciiTheme="minorEastAsia" w:hAnsiTheme="minorEastAsia"/>
          <w:szCs w:val="21"/>
          <w:shd w:val="clear" w:color="auto" w:fill="FFFFFF"/>
        </w:rPr>
        <w:t>本文件主要起草人：</w:t>
      </w:r>
    </w:p>
    <w:p w14:paraId="50FAF1B4">
      <w:pPr>
        <w:jc w:val="center"/>
        <w:rPr>
          <w:rFonts w:hint="eastAsia" w:asciiTheme="minorEastAsia" w:hAnsiTheme="minorEastAsia"/>
          <w:sz w:val="36"/>
          <w:szCs w:val="40"/>
        </w:rPr>
      </w:pPr>
    </w:p>
    <w:p w14:paraId="4617634D">
      <w:pPr>
        <w:jc w:val="center"/>
        <w:rPr>
          <w:rFonts w:hint="eastAsia" w:asciiTheme="minorEastAsia" w:hAnsiTheme="minorEastAsia"/>
          <w:sz w:val="36"/>
          <w:szCs w:val="40"/>
        </w:rPr>
      </w:pPr>
    </w:p>
    <w:p w14:paraId="0A4963CF">
      <w:pPr>
        <w:jc w:val="center"/>
        <w:rPr>
          <w:rFonts w:hint="eastAsia" w:asciiTheme="minorEastAsia" w:hAnsiTheme="minorEastAsia"/>
          <w:sz w:val="36"/>
          <w:szCs w:val="40"/>
        </w:rPr>
      </w:pPr>
    </w:p>
    <w:p w14:paraId="3C869FB7">
      <w:pPr>
        <w:jc w:val="center"/>
        <w:rPr>
          <w:rFonts w:hint="eastAsia" w:asciiTheme="minorEastAsia" w:hAnsiTheme="minorEastAsia"/>
          <w:sz w:val="36"/>
          <w:szCs w:val="40"/>
        </w:rPr>
      </w:pPr>
    </w:p>
    <w:p w14:paraId="13AA0D12">
      <w:pPr>
        <w:jc w:val="center"/>
        <w:rPr>
          <w:rFonts w:hint="eastAsia" w:asciiTheme="minorEastAsia" w:hAnsiTheme="minorEastAsia"/>
          <w:sz w:val="36"/>
          <w:szCs w:val="40"/>
        </w:rPr>
      </w:pPr>
    </w:p>
    <w:p w14:paraId="7DC419FE">
      <w:pPr>
        <w:jc w:val="center"/>
        <w:rPr>
          <w:rFonts w:hint="eastAsia" w:asciiTheme="minorEastAsia" w:hAnsiTheme="minorEastAsia"/>
          <w:sz w:val="36"/>
          <w:szCs w:val="40"/>
        </w:rPr>
      </w:pPr>
    </w:p>
    <w:p w14:paraId="672616CA">
      <w:pPr>
        <w:jc w:val="center"/>
        <w:rPr>
          <w:rFonts w:hint="eastAsia" w:asciiTheme="minorEastAsia" w:hAnsiTheme="minorEastAsia"/>
          <w:sz w:val="36"/>
          <w:szCs w:val="40"/>
        </w:rPr>
      </w:pPr>
    </w:p>
    <w:p w14:paraId="3B45246A">
      <w:pPr>
        <w:rPr>
          <w:rFonts w:hint="eastAsia" w:asciiTheme="minorEastAsia" w:hAnsiTheme="minorEastAsia"/>
          <w:sz w:val="36"/>
          <w:szCs w:val="40"/>
        </w:rPr>
      </w:pPr>
    </w:p>
    <w:p w14:paraId="6692D8F6">
      <w:pPr>
        <w:jc w:val="center"/>
        <w:rPr>
          <w:rFonts w:hint="eastAsia" w:asciiTheme="minorEastAsia" w:hAnsiTheme="minorEastAsia"/>
          <w:sz w:val="36"/>
          <w:szCs w:val="40"/>
        </w:rPr>
        <w:sectPr>
          <w:headerReference r:id="rId9" w:type="default"/>
          <w:footerReference r:id="rId10" w:type="default"/>
          <w:pgSz w:w="11906" w:h="16838"/>
          <w:pgMar w:top="1440" w:right="1800" w:bottom="1440" w:left="1800" w:header="851" w:footer="992" w:gutter="0"/>
          <w:pgNumType w:fmt="upperRoman" w:start="1"/>
          <w:cols w:space="425" w:num="1"/>
          <w:docGrid w:type="lines" w:linePitch="312" w:charSpace="0"/>
        </w:sectPr>
      </w:pPr>
    </w:p>
    <w:p w14:paraId="2A9A4922">
      <w:pPr>
        <w:pStyle w:val="26"/>
        <w:textAlignment w:val="bottom"/>
        <w:rPr>
          <w:rFonts w:eastAsia="黑体"/>
          <w:szCs w:val="28"/>
        </w:rPr>
      </w:pPr>
      <w:bookmarkStart w:id="14" w:name="_Toc176123165"/>
      <w:bookmarkStart w:id="15" w:name="_Toc4888"/>
      <w:bookmarkStart w:id="16" w:name="_Toc14316"/>
      <w:r>
        <w:rPr>
          <w:rFonts w:hint="eastAsia" w:eastAsia="黑体"/>
          <w:szCs w:val="28"/>
        </w:rPr>
        <w:t>健身场所服务规范</w:t>
      </w:r>
      <w:r>
        <w:rPr>
          <w:rFonts w:hint="eastAsia" w:eastAsia="黑体"/>
          <w:szCs w:val="28"/>
          <w:lang w:val="en-US" w:eastAsia="zh-CN"/>
        </w:rPr>
        <w:t xml:space="preserve"> </w:t>
      </w:r>
      <w:r>
        <w:rPr>
          <w:rFonts w:hint="eastAsia" w:eastAsia="黑体"/>
          <w:szCs w:val="28"/>
        </w:rPr>
        <w:t>第2部分:游泳</w:t>
      </w:r>
      <w:r>
        <w:rPr>
          <w:rFonts w:hint="eastAsia" w:eastAsia="黑体"/>
          <w:szCs w:val="28"/>
          <w:lang w:val="en-US" w:eastAsia="zh-CN"/>
        </w:rPr>
        <w:t>池（馆）</w:t>
      </w:r>
    </w:p>
    <w:p w14:paraId="7BF4692D">
      <w:pPr>
        <w:pStyle w:val="2"/>
        <w:spacing w:before="300" w:after="240" w:line="680" w:lineRule="exact"/>
        <w:rPr>
          <w:rFonts w:hint="eastAsia" w:ascii="黑体" w:hAnsi="黑体" w:cs="黑体"/>
          <w:bCs/>
          <w:szCs w:val="21"/>
          <w:lang w:val="zh-CN"/>
        </w:rPr>
      </w:pPr>
      <w:r>
        <w:rPr>
          <w:rFonts w:hint="eastAsia" w:ascii="黑体" w:hAnsi="Times New Roman" w:cs="Times New Roman"/>
          <w:bCs/>
          <w:kern w:val="0"/>
          <w:lang w:val="zh-CN"/>
        </w:rPr>
        <w:t>1</w:t>
      </w:r>
      <w:r>
        <w:rPr>
          <w:rFonts w:hint="eastAsia" w:ascii="黑体" w:hAnsi="黑体" w:cs="黑体"/>
          <w:bCs/>
          <w:szCs w:val="21"/>
          <w:lang w:val="zh-CN"/>
        </w:rPr>
        <w:t xml:space="preserve"> </w:t>
      </w:r>
      <w:r>
        <w:rPr>
          <w:rFonts w:hint="eastAsia" w:ascii="黑体" w:hAnsi="黑体" w:cs="黑体"/>
          <w:bCs/>
          <w:szCs w:val="21"/>
        </w:rPr>
        <w:t>范围</w:t>
      </w:r>
      <w:bookmarkEnd w:id="14"/>
      <w:bookmarkEnd w:id="15"/>
      <w:bookmarkEnd w:id="16"/>
    </w:p>
    <w:p w14:paraId="6A73DCA8">
      <w:pPr>
        <w:ind w:firstLine="420" w:firstLineChars="200"/>
        <w:rPr>
          <w:rFonts w:hint="eastAsia" w:ascii="宋体" w:hAnsi="宋体" w:cs="宋体"/>
          <w:kern w:val="0"/>
          <w:szCs w:val="21"/>
        </w:rPr>
      </w:pPr>
      <w:r>
        <w:rPr>
          <w:rFonts w:hint="eastAsia" w:ascii="宋体" w:hAnsi="宋体" w:cs="宋体"/>
          <w:kern w:val="0"/>
          <w:szCs w:val="21"/>
        </w:rPr>
        <w:t>本文件规定了本省</w:t>
      </w:r>
      <w:r>
        <w:rPr>
          <w:rFonts w:hint="eastAsia" w:ascii="宋体" w:hAnsi="宋体" w:cs="宋体"/>
          <w:kern w:val="0"/>
          <w:szCs w:val="21"/>
          <w:lang w:eastAsia="zh-CN"/>
        </w:rPr>
        <w:t>游泳池（馆）</w:t>
      </w:r>
      <w:r>
        <w:rPr>
          <w:rFonts w:hint="eastAsia" w:ascii="宋体" w:hAnsi="宋体" w:cs="宋体"/>
          <w:kern w:val="0"/>
          <w:szCs w:val="21"/>
        </w:rPr>
        <w:t>服务规范的基本要求，以及管理要求、信息公示、标志标识、从业人员、安全保障、环境卫生、场所要求、便民服务、服务监督。</w:t>
      </w:r>
    </w:p>
    <w:p w14:paraId="79E4F5DD">
      <w:pPr>
        <w:ind w:firstLine="420" w:firstLineChars="200"/>
        <w:rPr>
          <w:rFonts w:hint="eastAsia" w:ascii="宋体" w:hAnsi="宋体" w:cs="宋体"/>
          <w:kern w:val="0"/>
          <w:sz w:val="24"/>
        </w:rPr>
      </w:pPr>
      <w:r>
        <w:rPr>
          <w:rFonts w:hint="eastAsia" w:ascii="宋体" w:hAnsi="宋体" w:cs="宋体"/>
          <w:kern w:val="0"/>
          <w:szCs w:val="21"/>
        </w:rPr>
        <w:t>本文件适用于四川省辖区内各类人工建造的游泳场馆，不含自然水域的游泳场地。</w:t>
      </w:r>
    </w:p>
    <w:p w14:paraId="5FB92182">
      <w:pPr>
        <w:pStyle w:val="2"/>
        <w:spacing w:before="300" w:after="240" w:line="680" w:lineRule="exact"/>
        <w:rPr>
          <w:rFonts w:ascii="黑体" w:hAnsi="Times New Roman" w:cs="Times New Roman"/>
          <w:bCs/>
          <w:kern w:val="0"/>
          <w:lang w:val="zh-CN"/>
        </w:rPr>
      </w:pPr>
      <w:bookmarkStart w:id="17" w:name="_Toc25687"/>
      <w:bookmarkStart w:id="18" w:name="_Toc176123166"/>
      <w:bookmarkStart w:id="19" w:name="_Toc13889"/>
      <w:r>
        <w:rPr>
          <w:rFonts w:hint="eastAsia" w:ascii="黑体" w:hAnsi="Times New Roman" w:cs="Times New Roman"/>
          <w:bCs/>
          <w:kern w:val="0"/>
          <w:lang w:val="zh-CN"/>
        </w:rPr>
        <w:t>2 规范性引用文件</w:t>
      </w:r>
      <w:bookmarkEnd w:id="17"/>
      <w:bookmarkEnd w:id="18"/>
      <w:bookmarkEnd w:id="19"/>
    </w:p>
    <w:p w14:paraId="5C476CBD">
      <w:pPr>
        <w:ind w:firstLine="420" w:firstLineChars="200"/>
        <w:rPr>
          <w:rFonts w:ascii="宋体" w:hAnsi="Times New Roman" w:cs="Times New Roman"/>
          <w:kern w:val="0"/>
          <w:szCs w:val="20"/>
        </w:rPr>
      </w:pPr>
      <w:r>
        <w:rPr>
          <w:rFonts w:hint="eastAsia" w:ascii="宋体" w:hAnsi="Times New Roman" w:cs="Times New Roman"/>
          <w:kern w:val="0"/>
          <w:szCs w:val="20"/>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B2379CF">
      <w:pPr>
        <w:ind w:firstLine="420" w:firstLineChars="200"/>
        <w:rPr>
          <w:rFonts w:ascii="宋体" w:hAnsi="Times New Roman" w:cs="Times New Roman"/>
          <w:kern w:val="0"/>
          <w:szCs w:val="20"/>
        </w:rPr>
      </w:pPr>
      <w:r>
        <w:rPr>
          <w:rFonts w:hint="eastAsia" w:ascii="宋体" w:hAnsi="Times New Roman" w:cs="Times New Roman"/>
          <w:kern w:val="0"/>
          <w:szCs w:val="20"/>
        </w:rPr>
        <w:t>GB/T 10001.1 公共信息图形符号 第1部分：通用符号</w:t>
      </w:r>
    </w:p>
    <w:p w14:paraId="5B04CA4C">
      <w:pPr>
        <w:ind w:firstLine="420" w:firstLineChars="200"/>
        <w:rPr>
          <w:rFonts w:ascii="宋体" w:hAnsi="Times New Roman" w:cs="Times New Roman"/>
          <w:kern w:val="0"/>
          <w:szCs w:val="20"/>
        </w:rPr>
      </w:pPr>
      <w:r>
        <w:rPr>
          <w:rFonts w:hint="eastAsia" w:ascii="宋体" w:hAnsi="Times New Roman" w:cs="Times New Roman"/>
          <w:kern w:val="0"/>
          <w:szCs w:val="20"/>
        </w:rPr>
        <w:t>GB/T 10001.4 公共信息图形符号 第4部分：运动健身符号</w:t>
      </w:r>
    </w:p>
    <w:p w14:paraId="61D1A61E">
      <w:pPr>
        <w:ind w:firstLine="420" w:firstLineChars="200"/>
        <w:rPr>
          <w:rFonts w:ascii="宋体" w:hAnsi="Times New Roman" w:cs="Times New Roman"/>
          <w:kern w:val="0"/>
          <w:szCs w:val="20"/>
        </w:rPr>
      </w:pPr>
      <w:r>
        <w:rPr>
          <w:rFonts w:hint="eastAsia" w:ascii="宋体" w:hAnsi="Times New Roman" w:cs="Times New Roman"/>
          <w:kern w:val="0"/>
          <w:szCs w:val="20"/>
        </w:rPr>
        <w:t>GB 19079.1 体育场所开放条件与技术要求 第1部分：游泳场所</w:t>
      </w:r>
    </w:p>
    <w:p w14:paraId="42DEA4F0">
      <w:pPr>
        <w:ind w:firstLine="420" w:firstLineChars="200"/>
        <w:rPr>
          <w:rFonts w:ascii="宋体" w:hAnsi="Times New Roman" w:cs="Times New Roman"/>
          <w:kern w:val="0"/>
          <w:szCs w:val="20"/>
        </w:rPr>
      </w:pPr>
      <w:r>
        <w:rPr>
          <w:rFonts w:hint="eastAsia" w:ascii="宋体" w:hAnsi="Times New Roman" w:cs="Times New Roman"/>
          <w:kern w:val="0"/>
          <w:szCs w:val="20"/>
        </w:rPr>
        <w:t>GB/T 22517.2 体育场地使用要求及检验方法 第2部分：游泳场地</w:t>
      </w:r>
    </w:p>
    <w:p w14:paraId="726A756F">
      <w:pPr>
        <w:ind w:firstLine="420" w:firstLineChars="200"/>
        <w:rPr>
          <w:rFonts w:ascii="宋体" w:hAnsi="Times New Roman" w:cs="Times New Roman"/>
          <w:kern w:val="0"/>
          <w:szCs w:val="20"/>
        </w:rPr>
      </w:pPr>
      <w:r>
        <w:rPr>
          <w:rFonts w:hint="eastAsia" w:ascii="宋体" w:hAnsi="Times New Roman" w:cs="Times New Roman"/>
          <w:kern w:val="0"/>
          <w:szCs w:val="20"/>
        </w:rPr>
        <w:t>GB 37488.4 公共场所卫生指标及限值要求 第4部分：卫生要求</w:t>
      </w:r>
    </w:p>
    <w:p w14:paraId="792812E4">
      <w:pPr>
        <w:ind w:firstLine="420" w:firstLineChars="200"/>
        <w:rPr>
          <w:rFonts w:ascii="宋体" w:hAnsi="Times New Roman" w:cs="Times New Roman"/>
          <w:kern w:val="0"/>
          <w:szCs w:val="20"/>
        </w:rPr>
      </w:pPr>
      <w:r>
        <w:rPr>
          <w:rFonts w:hint="eastAsia" w:ascii="宋体" w:hAnsi="Times New Roman" w:cs="Times New Roman"/>
          <w:kern w:val="0"/>
          <w:szCs w:val="20"/>
        </w:rPr>
        <w:t>GB 37489.1 公共场所设计卫生规范 第1部分：总则</w:t>
      </w:r>
    </w:p>
    <w:p w14:paraId="1169A081">
      <w:pPr>
        <w:ind w:firstLine="420" w:firstLineChars="200"/>
        <w:rPr>
          <w:rFonts w:ascii="宋体" w:hAnsi="Times New Roman" w:cs="Times New Roman"/>
          <w:kern w:val="0"/>
          <w:szCs w:val="20"/>
        </w:rPr>
      </w:pPr>
      <w:r>
        <w:rPr>
          <w:rFonts w:hint="eastAsia" w:ascii="宋体" w:hAnsi="Times New Roman" w:cs="Times New Roman"/>
          <w:kern w:val="0"/>
          <w:szCs w:val="20"/>
        </w:rPr>
        <w:t>GB 37489.3 公共场所设计卫生规范 第3部分：人工游泳场所</w:t>
      </w:r>
    </w:p>
    <w:p w14:paraId="1C3F2917">
      <w:pPr>
        <w:ind w:firstLine="420" w:firstLineChars="200"/>
        <w:rPr>
          <w:rFonts w:ascii="宋体" w:hAnsi="Times New Roman" w:cs="Times New Roman"/>
          <w:kern w:val="0"/>
          <w:szCs w:val="20"/>
        </w:rPr>
      </w:pPr>
      <w:r>
        <w:rPr>
          <w:rFonts w:hint="eastAsia" w:ascii="宋体" w:hAnsi="Times New Roman" w:cs="Times New Roman"/>
          <w:kern w:val="0"/>
          <w:szCs w:val="20"/>
        </w:rPr>
        <w:t>JGJ 153.4 体育场馆照明设计及检验标准 第4部分：照明标准</w:t>
      </w:r>
    </w:p>
    <w:p w14:paraId="3E1821FC">
      <w:pPr>
        <w:ind w:firstLine="420" w:firstLineChars="200"/>
        <w:rPr>
          <w:rFonts w:ascii="宋体" w:hAnsi="Times New Roman" w:cs="Times New Roman"/>
          <w:kern w:val="0"/>
          <w:szCs w:val="20"/>
        </w:rPr>
      </w:pPr>
      <w:r>
        <w:rPr>
          <w:rFonts w:hint="eastAsia" w:ascii="宋体" w:hAnsi="Times New Roman" w:cs="Times New Roman"/>
          <w:kern w:val="0"/>
          <w:szCs w:val="20"/>
        </w:rPr>
        <w:t>TY/T 3001 体育场所服务质量管理 通用要求</w:t>
      </w:r>
    </w:p>
    <w:p w14:paraId="3EDC9717">
      <w:pPr>
        <w:pStyle w:val="2"/>
        <w:spacing w:before="300" w:after="240" w:line="680" w:lineRule="exact"/>
        <w:rPr>
          <w:ins w:id="0" w:author="关章有" w:date="2025-07-02T16:46:00Z"/>
          <w:rFonts w:ascii="黑体" w:hAnsi="Times New Roman" w:cs="Times New Roman"/>
          <w:bCs/>
          <w:kern w:val="0"/>
          <w:lang w:val="zh-CN"/>
        </w:rPr>
      </w:pPr>
      <w:bookmarkStart w:id="20" w:name="_Toc25689"/>
      <w:bookmarkStart w:id="21" w:name="_Toc15096"/>
      <w:bookmarkStart w:id="22" w:name="_Toc176123167"/>
      <w:r>
        <w:rPr>
          <w:rFonts w:hint="eastAsia" w:ascii="黑体" w:hAnsi="Times New Roman" w:cs="Times New Roman"/>
          <w:bCs/>
          <w:kern w:val="0"/>
          <w:lang w:val="zh-CN"/>
        </w:rPr>
        <w:t>3 术语和定义</w:t>
      </w:r>
      <w:bookmarkEnd w:id="20"/>
      <w:bookmarkEnd w:id="21"/>
      <w:bookmarkEnd w:id="22"/>
    </w:p>
    <w:p w14:paraId="2F9D1F54">
      <w:pPr>
        <w:rPr>
          <w:color w:val="000000" w:themeColor="text1"/>
          <w14:textFill>
            <w14:solidFill>
              <w14:schemeClr w14:val="tx1"/>
            </w14:solidFill>
          </w14:textFill>
        </w:rPr>
      </w:pPr>
      <w:r>
        <w:rPr>
          <w:rFonts w:hint="eastAsia"/>
          <w:color w:val="000000" w:themeColor="text1"/>
          <w14:textFill>
            <w14:solidFill>
              <w14:schemeClr w14:val="tx1"/>
            </w14:solidFill>
          </w14:textFill>
        </w:rPr>
        <w:t>下列术语和定义适用于本文件：</w:t>
      </w:r>
    </w:p>
    <w:p w14:paraId="39C7A86A">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 xml:space="preserve">3.1 </w:t>
      </w:r>
    </w:p>
    <w:p w14:paraId="3B94CE9D">
      <w:pPr>
        <w:ind w:firstLine="422" w:firstLineChars="200"/>
        <w:rPr>
          <w:rFonts w:hint="eastAsia" w:eastAsia="宋体"/>
          <w:b/>
          <w:bCs/>
          <w:color w:val="000000" w:themeColor="text1"/>
          <w:lang w:eastAsia="zh-CN"/>
          <w14:textFill>
            <w14:solidFill>
              <w14:schemeClr w14:val="tx1"/>
            </w14:solidFill>
          </w14:textFill>
        </w:rPr>
      </w:pPr>
      <w:r>
        <w:rPr>
          <w:rFonts w:hint="eastAsia"/>
          <w:b/>
          <w:bCs/>
          <w:color w:val="000000" w:themeColor="text1"/>
          <w14:textFill>
            <w14:solidFill>
              <w14:schemeClr w14:val="tx1"/>
            </w14:solidFill>
          </w14:textFill>
        </w:rPr>
        <w:t>游泳</w:t>
      </w:r>
      <w:r>
        <w:rPr>
          <w:rFonts w:hint="eastAsia" w:eastAsia="宋体"/>
          <w:b/>
          <w:bCs/>
          <w:color w:val="000000" w:themeColor="text1"/>
          <w:lang w:val="en-US" w:eastAsia="zh-CN"/>
          <w14:textFill>
            <w14:solidFill>
              <w14:schemeClr w14:val="tx1"/>
            </w14:solidFill>
          </w14:textFill>
        </w:rPr>
        <w:t>池（馆）</w:t>
      </w:r>
      <w:r>
        <w:rPr>
          <w:rFonts w:hint="eastAsia" w:eastAsia="宋体"/>
          <w:b/>
          <w:bCs/>
          <w:color w:val="000000" w:themeColor="text1"/>
          <w14:textFill>
            <w14:solidFill>
              <w14:schemeClr w14:val="tx1"/>
            </w14:solidFill>
          </w14:textFill>
        </w:rPr>
        <w:t xml:space="preserve"> </w:t>
      </w:r>
      <w:r>
        <w:rPr>
          <w:rFonts w:hint="eastAsia"/>
          <w:b/>
          <w:bCs/>
          <w:color w:val="000000" w:themeColor="text1"/>
          <w14:textFill>
            <w14:solidFill>
              <w14:schemeClr w14:val="tx1"/>
            </w14:solidFill>
          </w14:textFill>
        </w:rPr>
        <w:t xml:space="preserve"> swimming </w:t>
      </w:r>
      <w:r>
        <w:rPr>
          <w:rFonts w:hint="eastAsia"/>
          <w:b/>
          <w:bCs/>
          <w:color w:val="000000" w:themeColor="text1"/>
          <w:lang w:val="en-US" w:eastAsia="zh-CN"/>
          <w14:textFill>
            <w14:solidFill>
              <w14:schemeClr w14:val="tx1"/>
            </w14:solidFill>
          </w14:textFill>
        </w:rPr>
        <w:t>pool</w:t>
      </w:r>
    </w:p>
    <w:p w14:paraId="56C72A49">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室内外人工游泳池、馆（含拆装式游泳池），包括对公众开放的游泳场池、馆及宾馆、饭店、学校、公园、度假村、住宅小区等附设的游泳池、馆。</w:t>
      </w:r>
    </w:p>
    <w:p w14:paraId="31AE16C6">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以下各类场所的管理不适用本规范：</w:t>
      </w:r>
    </w:p>
    <w:p w14:paraId="7EAC851D">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造浪池、冲浪池等游艺类、模拟类场所；</w:t>
      </w:r>
    </w:p>
    <w:p w14:paraId="3B7BABE9">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供不满三周岁婴幼儿使用的水育类场所；</w:t>
      </w:r>
    </w:p>
    <w:p w14:paraId="127EE596">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供个人、家庭生活使用且不对公众开放的场所；</w:t>
      </w:r>
    </w:p>
    <w:p w14:paraId="293A5A19">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体育、公安、消防等单位自有且仅供专业训练等使用的场所。</w:t>
      </w:r>
    </w:p>
    <w:p w14:paraId="3E9F4A2C">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 xml:space="preserve">3.2 </w:t>
      </w:r>
    </w:p>
    <w:p w14:paraId="7FED52B2">
      <w:pPr>
        <w:ind w:firstLine="422"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浸脚消毒池  foot sanitizer</w:t>
      </w:r>
    </w:p>
    <w:p w14:paraId="4E8A7943">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为使游泳者在进入游泳池之前强制接受脚部消毒而在通道上设置的含有消毒液的水池。</w:t>
      </w:r>
    </w:p>
    <w:p w14:paraId="315AF042">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 xml:space="preserve">3.3 </w:t>
      </w:r>
    </w:p>
    <w:p w14:paraId="08BFE38E">
      <w:pPr>
        <w:ind w:firstLine="422"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游泳</w:t>
      </w:r>
      <w:r>
        <w:rPr>
          <w:rFonts w:hint="eastAsia" w:eastAsia="宋体"/>
          <w:b/>
          <w:bCs/>
          <w:color w:val="000000" w:themeColor="text1"/>
          <w:lang w:val="en-US" w:eastAsia="zh-CN"/>
          <w14:textFill>
            <w14:solidFill>
              <w14:schemeClr w14:val="tx1"/>
            </w14:solidFill>
          </w14:textFill>
        </w:rPr>
        <w:t>池（馆）</w:t>
      </w:r>
      <w:r>
        <w:rPr>
          <w:rFonts w:hint="eastAsia"/>
          <w:b/>
          <w:bCs/>
          <w:color w:val="000000" w:themeColor="text1"/>
          <w14:textFill>
            <w14:solidFill>
              <w14:schemeClr w14:val="tx1"/>
            </w14:solidFill>
          </w14:textFill>
        </w:rPr>
        <w:t>负责人  head of swimming establishment</w:t>
      </w:r>
    </w:p>
    <w:p w14:paraId="44896E51">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全面负责</w:t>
      </w:r>
      <w:r>
        <w:rPr>
          <w:rFonts w:hint="eastAsia"/>
          <w:color w:val="000000" w:themeColor="text1"/>
          <w:lang w:eastAsia="zh-CN"/>
          <w14:textFill>
            <w14:solidFill>
              <w14:schemeClr w14:val="tx1"/>
            </w14:solidFill>
          </w14:textFill>
        </w:rPr>
        <w:t>游泳池（馆）</w:t>
      </w:r>
      <w:r>
        <w:rPr>
          <w:rFonts w:hint="eastAsia"/>
          <w:color w:val="000000" w:themeColor="text1"/>
          <w14:textFill>
            <w14:solidFill>
              <w14:schemeClr w14:val="tx1"/>
            </w14:solidFill>
          </w14:textFill>
        </w:rPr>
        <w:t>运营、管理的主要管理人员,职责包括设施设备维护、运行安全保障、服务质量监控、卫生环境整治、人员培训、客户投诉与建议及应急处置等，应具备相关管理经验和资格证书。</w:t>
      </w:r>
    </w:p>
    <w:p w14:paraId="6759E7F3">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 xml:space="preserve">3.2 </w:t>
      </w:r>
    </w:p>
    <w:p w14:paraId="7F243CE6">
      <w:pPr>
        <w:ind w:firstLine="422"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泳客  swimmers</w:t>
      </w:r>
    </w:p>
    <w:p w14:paraId="2C414BC7">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经</w:t>
      </w:r>
      <w:r>
        <w:rPr>
          <w:rFonts w:hint="eastAsia"/>
          <w:color w:val="000000" w:themeColor="text1"/>
          <w:lang w:eastAsia="zh-CN"/>
          <w14:textFill>
            <w14:solidFill>
              <w14:schemeClr w14:val="tx1"/>
            </w14:solidFill>
          </w14:textFill>
        </w:rPr>
        <w:t>游泳池（馆）</w:t>
      </w:r>
      <w:r>
        <w:rPr>
          <w:rFonts w:hint="eastAsia"/>
          <w:color w:val="000000" w:themeColor="text1"/>
          <w14:textFill>
            <w14:solidFill>
              <w14:schemeClr w14:val="tx1"/>
            </w14:solidFill>
          </w14:textFill>
        </w:rPr>
        <w:t>现场管理服务人员许可，取得入场凭证后，进入</w:t>
      </w:r>
      <w:r>
        <w:rPr>
          <w:rFonts w:hint="eastAsia"/>
          <w:color w:val="000000" w:themeColor="text1"/>
          <w:lang w:eastAsia="zh-CN"/>
          <w14:textFill>
            <w14:solidFill>
              <w14:schemeClr w14:val="tx1"/>
            </w14:solidFill>
          </w14:textFill>
        </w:rPr>
        <w:t>游泳池（馆）</w:t>
      </w:r>
      <w:r>
        <w:rPr>
          <w:rFonts w:hint="eastAsia"/>
          <w:color w:val="000000" w:themeColor="text1"/>
          <w14:textFill>
            <w14:solidFill>
              <w14:schemeClr w14:val="tx1"/>
            </w14:solidFill>
          </w14:textFill>
        </w:rPr>
        <w:t>，进行健身、技能培训、竟赛活动的人员。</w:t>
      </w:r>
    </w:p>
    <w:p w14:paraId="6004CD75">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 xml:space="preserve">3.3 </w:t>
      </w:r>
    </w:p>
    <w:p w14:paraId="334AFC3D">
      <w:pPr>
        <w:ind w:firstLine="422"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救生组长  lifeguard team leader</w:t>
      </w:r>
    </w:p>
    <w:p w14:paraId="5EBB77DD">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负责救生员队伍的管理、应急预案制定与执行、救援行动指挥、安全培训和宣传以及日常管理工作，组织、指导、监督救生员为泳客生命安全提供观察、警示、劝阻、保障，并在泳客遇险时，组织实施救助的专业人员。应具备相关管理经验和资格证书。</w:t>
      </w:r>
    </w:p>
    <w:p w14:paraId="58F252F8">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 xml:space="preserve">3.4 </w:t>
      </w:r>
    </w:p>
    <w:p w14:paraId="6365CD55">
      <w:pPr>
        <w:ind w:firstLine="422"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游泳救生员  swimming lifeguard</w:t>
      </w:r>
    </w:p>
    <w:p w14:paraId="53831C88">
      <w:p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在</w:t>
      </w:r>
      <w:r>
        <w:rPr>
          <w:rFonts w:hint="eastAsia"/>
          <w:color w:val="000000" w:themeColor="text1"/>
          <w:lang w:eastAsia="zh-CN"/>
          <w14:textFill>
            <w14:solidFill>
              <w14:schemeClr w14:val="tx1"/>
            </w14:solidFill>
          </w14:textFill>
        </w:rPr>
        <w:t>游泳池（馆）</w:t>
      </w:r>
      <w:r>
        <w:rPr>
          <w:rFonts w:hint="eastAsia"/>
          <w:color w:val="000000" w:themeColor="text1"/>
          <w14:textFill>
            <w14:solidFill>
              <w14:schemeClr w14:val="tx1"/>
            </w14:solidFill>
          </w14:textFill>
        </w:rPr>
        <w:t>中在指定责任区内对泳客的安全进行有效的观察和防护，对不文明和具有安全隐患的行为进行劝阻，对遇险泳客实施救援，并在医务人员到来之前实施现场急救的专业人员。应具备相关资格证书。</w:t>
      </w:r>
    </w:p>
    <w:p w14:paraId="67EA6166">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 xml:space="preserve">3.5 </w:t>
      </w:r>
    </w:p>
    <w:p w14:paraId="25A777A6">
      <w:pPr>
        <w:ind w:firstLine="422"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游泳教练员（游泳教员）  swimming instructors</w:t>
      </w:r>
    </w:p>
    <w:p w14:paraId="24A5DCDE">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受</w:t>
      </w:r>
      <w:r>
        <w:rPr>
          <w:rFonts w:hint="eastAsia"/>
          <w:color w:val="000000" w:themeColor="text1"/>
          <w:lang w:eastAsia="zh-CN"/>
          <w14:textFill>
            <w14:solidFill>
              <w14:schemeClr w14:val="tx1"/>
            </w14:solidFill>
          </w14:textFill>
        </w:rPr>
        <w:t>游泳池（馆）</w:t>
      </w:r>
      <w:r>
        <w:rPr>
          <w:rFonts w:hint="eastAsia"/>
          <w:color w:val="000000" w:themeColor="text1"/>
          <w14:textFill>
            <w14:solidFill>
              <w14:schemeClr w14:val="tx1"/>
            </w14:solidFill>
          </w14:textFill>
        </w:rPr>
        <w:t>聘任或经</w:t>
      </w:r>
      <w:r>
        <w:rPr>
          <w:rFonts w:hint="eastAsia"/>
          <w:color w:val="000000" w:themeColor="text1"/>
          <w:lang w:eastAsia="zh-CN"/>
          <w14:textFill>
            <w14:solidFill>
              <w14:schemeClr w14:val="tx1"/>
            </w14:solidFill>
          </w14:textFill>
        </w:rPr>
        <w:t>游泳池（馆）</w:t>
      </w:r>
      <w:r>
        <w:rPr>
          <w:rFonts w:hint="eastAsia"/>
          <w:color w:val="000000" w:themeColor="text1"/>
          <w14:textFill>
            <w14:solidFill>
              <w14:schemeClr w14:val="tx1"/>
            </w14:solidFill>
          </w14:textFill>
        </w:rPr>
        <w:t>许可，在</w:t>
      </w:r>
      <w:r>
        <w:rPr>
          <w:rFonts w:hint="eastAsia"/>
          <w:color w:val="000000" w:themeColor="text1"/>
          <w:lang w:eastAsia="zh-CN"/>
          <w14:textFill>
            <w14:solidFill>
              <w14:schemeClr w14:val="tx1"/>
            </w14:solidFill>
          </w14:textFill>
        </w:rPr>
        <w:t>游泳池（馆）</w:t>
      </w:r>
      <w:r>
        <w:rPr>
          <w:rFonts w:hint="eastAsia"/>
          <w:color w:val="000000" w:themeColor="text1"/>
          <w14:textFill>
            <w14:solidFill>
              <w14:schemeClr w14:val="tx1"/>
            </w14:solidFill>
          </w14:textFill>
        </w:rPr>
        <w:t>内为泳客提供游泳技能教学和科学健身指导服务的专业人员。应具备相关资格证书。</w:t>
      </w:r>
    </w:p>
    <w:p w14:paraId="0A170805">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 xml:space="preserve">3.6 </w:t>
      </w:r>
    </w:p>
    <w:p w14:paraId="309B535A">
      <w:pPr>
        <w:ind w:firstLine="422"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水质管理员  water quality administrator</w:t>
      </w:r>
    </w:p>
    <w:p w14:paraId="51D96BA0">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在</w:t>
      </w:r>
      <w:r>
        <w:rPr>
          <w:rFonts w:hint="eastAsia"/>
          <w:color w:val="000000" w:themeColor="text1"/>
          <w:lang w:eastAsia="zh-CN"/>
          <w14:textFill>
            <w14:solidFill>
              <w14:schemeClr w14:val="tx1"/>
            </w14:solidFill>
          </w14:textFill>
        </w:rPr>
        <w:t>游泳池（馆）</w:t>
      </w:r>
      <w:r>
        <w:rPr>
          <w:rFonts w:hint="eastAsia"/>
          <w:color w:val="000000" w:themeColor="text1"/>
          <w14:textFill>
            <w14:solidFill>
              <w14:schemeClr w14:val="tx1"/>
            </w14:solidFill>
          </w14:textFill>
        </w:rPr>
        <w:t>内负责处理、监测泳池水质，操作、维护和管理水处理设备，确保泳池水质符合监管要求的专门人员。应具备相关资格证书。</w:t>
      </w:r>
    </w:p>
    <w:p w14:paraId="1D02C15A">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 xml:space="preserve">3.7 </w:t>
      </w:r>
    </w:p>
    <w:p w14:paraId="0DC06693">
      <w:pPr>
        <w:ind w:firstLine="422"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泳客服务专员  Swimmer Service Specialist</w:t>
      </w:r>
    </w:p>
    <w:p w14:paraId="292BD6D1">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在</w:t>
      </w:r>
      <w:r>
        <w:rPr>
          <w:rFonts w:hint="eastAsia"/>
          <w:color w:val="000000" w:themeColor="text1"/>
          <w:lang w:eastAsia="zh-CN"/>
          <w14:textFill>
            <w14:solidFill>
              <w14:schemeClr w14:val="tx1"/>
            </w14:solidFill>
          </w14:textFill>
        </w:rPr>
        <w:t>游泳池（馆）</w:t>
      </w:r>
      <w:r>
        <w:rPr>
          <w:rFonts w:hint="eastAsia"/>
          <w:color w:val="000000" w:themeColor="text1"/>
          <w14:textFill>
            <w14:solidFill>
              <w14:schemeClr w14:val="tx1"/>
            </w14:solidFill>
          </w14:textFill>
        </w:rPr>
        <w:t>内，专门负责泳客接待、咨询、票务管理及服务协调的工作人员。</w:t>
      </w:r>
    </w:p>
    <w:p w14:paraId="11DCD95C">
      <w:pPr>
        <w:spacing w:before="300" w:after="240" w:line="680" w:lineRule="exact"/>
        <w:outlineLvl w:val="0"/>
        <w:rPr>
          <w:rFonts w:hint="eastAsia" w:ascii="黑体" w:hAnsi="黑体" w:eastAsia="黑体" w:cs="黑体"/>
          <w:b/>
          <w:color w:val="000000" w:themeColor="text1"/>
          <w:kern w:val="0"/>
          <w14:textFill>
            <w14:solidFill>
              <w14:schemeClr w14:val="tx1"/>
            </w14:solidFill>
          </w14:textFill>
        </w:rPr>
      </w:pPr>
      <w:bookmarkStart w:id="23" w:name="_Toc13530"/>
      <w:bookmarkStart w:id="24" w:name="_Toc1664"/>
      <w:r>
        <w:rPr>
          <w:rFonts w:hint="eastAsia" w:ascii="黑体" w:hAnsi="黑体" w:eastAsia="黑体" w:cs="黑体"/>
          <w:b/>
          <w:color w:val="000000" w:themeColor="text1"/>
          <w:kern w:val="0"/>
          <w14:textFill>
            <w14:solidFill>
              <w14:schemeClr w14:val="tx1"/>
            </w14:solidFill>
          </w14:textFill>
        </w:rPr>
        <w:t>4 基本要求</w:t>
      </w:r>
      <w:bookmarkEnd w:id="23"/>
      <w:bookmarkEnd w:id="24"/>
    </w:p>
    <w:p w14:paraId="608B5232">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4.1.</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应配备场所负责人、救生组长、游泳教练员、游泳救生员、水质管理员、票务、游泳服务专员等人员。各类人员在上岗期间着装应有明显标识。</w:t>
      </w:r>
    </w:p>
    <w:p w14:paraId="5BDD35B5">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4.2</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应具有独立承担民事责任的能力。</w:t>
      </w:r>
    </w:p>
    <w:p w14:paraId="50625006">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4.3游泳教练、游泳救生员应持国家职业资格证，并进行年度审核。</w:t>
      </w:r>
    </w:p>
    <w:p w14:paraId="66A4C5E7">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4.4水质管理员应持有水质管理证书，上岗前应经过卫生部门培训。</w:t>
      </w:r>
    </w:p>
    <w:p w14:paraId="5A4912F2">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4.5相关主管部门应定期对救生员技能进行复核，运营单位需定期组织相关部门进行演练。</w:t>
      </w:r>
    </w:p>
    <w:p w14:paraId="4068BA8F">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4.6提供游泳培训服务的</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，应配备取得社会体育指导员（游泳）国家职业资格证书的指导人员。</w:t>
      </w:r>
    </w:p>
    <w:p w14:paraId="0CC9E854">
      <w:pPr>
        <w:rPr>
          <w:color w:val="000000" w:themeColor="text1"/>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4.7</w:t>
      </w:r>
      <w:r>
        <w:rPr>
          <w:rFonts w:hint="eastAsia"/>
          <w:color w:val="000000" w:themeColor="text1"/>
          <w14:textFill>
            <w14:solidFill>
              <w14:schemeClr w14:val="tx1"/>
            </w14:solidFill>
          </w14:textFill>
        </w:rPr>
        <w:t>场所服务人员应每年进行一次健康检查，取得健康合格证明后方可上岗。</w:t>
      </w:r>
    </w:p>
    <w:p w14:paraId="38E292F7">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4.8</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应办理公共责任险，应提供保险购买渠道并提醒泳客购买，保障泳客生命与财产安全。</w:t>
      </w:r>
    </w:p>
    <w:p w14:paraId="672CED43">
      <w:pPr>
        <w:rPr>
          <w:rFonts w:ascii="宋体" w:hAnsi="Times New Roman" w:cs="Times New Roman"/>
          <w:color w:val="000000" w:themeColor="text1"/>
          <w:kern w:val="0"/>
          <w:szCs w:val="20"/>
          <w:lang w:val="zh-CN"/>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4.9</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应在取得卫生证、高危险性体育项目经营许可证后才可正式向公众开放。</w:t>
      </w:r>
    </w:p>
    <w:p w14:paraId="419713E2">
      <w:pPr>
        <w:pStyle w:val="2"/>
        <w:spacing w:before="300" w:after="240" w:line="680" w:lineRule="exact"/>
        <w:rPr>
          <w:rFonts w:ascii="黑体" w:hAnsi="Times New Roman" w:cs="Times New Roman"/>
          <w:bCs/>
          <w:color w:val="000000" w:themeColor="text1"/>
          <w:kern w:val="0"/>
          <w:lang w:val="zh-CN"/>
          <w14:textFill>
            <w14:solidFill>
              <w14:schemeClr w14:val="tx1"/>
            </w14:solidFill>
          </w14:textFill>
        </w:rPr>
      </w:pPr>
      <w:bookmarkStart w:id="25" w:name="_Toc22925"/>
      <w:bookmarkStart w:id="26" w:name="_Toc306"/>
      <w:r>
        <w:rPr>
          <w:rFonts w:hint="eastAsia" w:ascii="黑体" w:hAnsi="Times New Roman" w:cs="Times New Roman"/>
          <w:bCs/>
          <w:color w:val="000000" w:themeColor="text1"/>
          <w:kern w:val="0"/>
          <w:lang w:val="zh-CN"/>
          <w14:textFill>
            <w14:solidFill>
              <w14:schemeClr w14:val="tx1"/>
            </w14:solidFill>
          </w14:textFill>
        </w:rPr>
        <w:t>5 管理要求</w:t>
      </w:r>
      <w:bookmarkEnd w:id="25"/>
      <w:bookmarkEnd w:id="26"/>
    </w:p>
    <w:p w14:paraId="5BE29832">
      <w:pPr>
        <w:outlineLvl w:val="1"/>
        <w:rPr>
          <w:rFonts w:hint="eastAsia" w:ascii="黑体" w:hAnsi="黑体" w:eastAsia="黑体" w:cs="黑体"/>
          <w:color w:val="000000" w:themeColor="text1"/>
          <w:kern w:val="0"/>
          <w14:textFill>
            <w14:solidFill>
              <w14:schemeClr w14:val="tx1"/>
            </w14:solidFill>
          </w14:textFill>
        </w:rPr>
      </w:pPr>
      <w:bookmarkStart w:id="27" w:name="_Toc22173"/>
      <w:bookmarkStart w:id="28" w:name="_Toc29980"/>
      <w:r>
        <w:rPr>
          <w:rFonts w:hint="eastAsia" w:ascii="黑体" w:hAnsi="黑体" w:eastAsia="黑体" w:cs="黑体"/>
          <w:color w:val="000000" w:themeColor="text1"/>
          <w:kern w:val="0"/>
          <w14:textFill>
            <w14:solidFill>
              <w14:schemeClr w14:val="tx1"/>
            </w14:solidFill>
          </w14:textFill>
        </w:rPr>
        <w:t>5.1安全与卫生管理</w:t>
      </w:r>
      <w:bookmarkEnd w:id="27"/>
      <w:bookmarkEnd w:id="28"/>
    </w:p>
    <w:p w14:paraId="1EF5A0DD">
      <w:pPr>
        <w:rPr>
          <w:rFonts w:ascii="宋体" w:hAnsi="Times New Roman" w:cs="Times New Roman"/>
          <w:color w:val="000000" w:themeColor="text1"/>
          <w:kern w:val="0"/>
          <w:szCs w:val="20"/>
          <w14:textFill>
            <w14:solidFill>
              <w14:schemeClr w14:val="tx1"/>
            </w14:solidFill>
          </w14:textFill>
        </w:rPr>
      </w:pPr>
      <w:r>
        <w:rPr>
          <w:rFonts w:hint="eastAsia" w:ascii="宋体" w:hAnsi="宋体" w:cs="宋体"/>
          <w:color w:val="000000" w:themeColor="text1"/>
          <w:kern w:val="0"/>
          <w:szCs w:val="20"/>
          <w14:textFill>
            <w14:solidFill>
              <w14:schemeClr w14:val="tx1"/>
            </w14:solidFill>
          </w14:textFill>
        </w:rPr>
        <w:t>5.1.1</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的专业救生员配置应符合GB 19079的要求。</w:t>
      </w:r>
    </w:p>
    <w:p w14:paraId="50290AF0">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5.1.2</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应配置相应的急救设备和救生器材，且放置在便于取用的明显位置。</w:t>
      </w:r>
    </w:p>
    <w:p w14:paraId="51956C0F">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5.1.3</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应建立健全的安全检查制度，保证设施设备安全（尤其是特种设备如压力容器、电气安全）的定期检测、维护保养记录、隐患排查整改。</w:t>
      </w:r>
    </w:p>
    <w:p w14:paraId="6C5F513D">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5.1.4公共重点区域中非隐私区域应安装视频监控系统，视频监控应全方位覆盖。视频留存应保证30天内视频资料，且每天应保证24小时的视频资料。</w:t>
      </w:r>
    </w:p>
    <w:p w14:paraId="1FBC908A">
      <w:pPr>
        <w:rPr>
          <w:rFonts w:ascii="宋体" w:hAnsi="Times New Roman" w:cs="Times New Roman"/>
          <w:color w:val="000000" w:themeColor="text1"/>
          <w:kern w:val="0"/>
          <w:szCs w:val="20"/>
          <w14:textFill>
            <w14:solidFill>
              <w14:schemeClr w14:val="tx1"/>
            </w14:solidFill>
          </w14:textFill>
        </w:rPr>
      </w:pPr>
      <w:r>
        <w:rPr>
          <w:rFonts w:hint="eastAsia" w:ascii="宋体" w:hAnsi="宋体" w:cs="宋体"/>
          <w:color w:val="000000" w:themeColor="text1"/>
          <w:kern w:val="0"/>
          <w:szCs w:val="20"/>
          <w14:textFill>
            <w14:solidFill>
              <w14:schemeClr w14:val="tx1"/>
            </w14:solidFill>
          </w14:textFill>
        </w:rPr>
        <w:t>5.1.5</w:t>
      </w:r>
      <w:r>
        <w:rPr>
          <w:rFonts w:hint="eastAsia" w:ascii="宋体" w:hAnsi="Times New Roman" w:cs="Times New Roman"/>
          <w:color w:val="000000" w:themeColor="text1"/>
          <w:kern w:val="0"/>
          <w:szCs w:val="20"/>
          <w14:textFill>
            <w14:solidFill>
              <w14:schemeClr w14:val="tx1"/>
            </w14:solidFill>
          </w14:textFill>
        </w:rPr>
        <w:t xml:space="preserve">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应确保泳池水质符合GB 37488的要求。</w:t>
      </w:r>
    </w:p>
    <w:p w14:paraId="2001CFE2">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5.1.6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应建立水质监测制度，定期进行水质检测并及时记录和公布。</w:t>
      </w:r>
    </w:p>
    <w:p w14:paraId="0090CB1A">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5.1.7</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应定期更换池水，并对池底进行消毒。</w:t>
      </w:r>
    </w:p>
    <w:p w14:paraId="4DCC4830">
      <w:pPr>
        <w:outlineLvl w:val="1"/>
        <w:rPr>
          <w:rFonts w:hint="eastAsia" w:ascii="黑体" w:hAnsi="黑体" w:eastAsia="黑体" w:cs="黑体"/>
          <w:color w:val="000000" w:themeColor="text1"/>
          <w:kern w:val="0"/>
          <w14:textFill>
            <w14:solidFill>
              <w14:schemeClr w14:val="tx1"/>
            </w14:solidFill>
          </w14:textFill>
        </w:rPr>
      </w:pPr>
      <w:bookmarkStart w:id="29" w:name="_Toc31679"/>
      <w:bookmarkStart w:id="30" w:name="_Toc2828"/>
      <w:r>
        <w:rPr>
          <w:rFonts w:hint="eastAsia" w:ascii="黑体" w:hAnsi="黑体" w:eastAsia="黑体" w:cs="黑体"/>
          <w:color w:val="000000" w:themeColor="text1"/>
          <w:kern w:val="0"/>
          <w14:textFill>
            <w14:solidFill>
              <w14:schemeClr w14:val="tx1"/>
            </w14:solidFill>
          </w14:textFill>
        </w:rPr>
        <w:t>5.3应急事件管理</w:t>
      </w:r>
      <w:bookmarkEnd w:id="29"/>
      <w:bookmarkEnd w:id="30"/>
    </w:p>
    <w:p w14:paraId="30FA2591">
      <w:pPr>
        <w:rPr>
          <w:rFonts w:hint="eastAsia" w:ascii="宋体" w:hAnsi="宋体" w:cs="宋体"/>
          <w:color w:val="000000" w:themeColor="text1"/>
          <w:kern w:val="0"/>
          <w:szCs w:val="20"/>
          <w14:textFill>
            <w14:solidFill>
              <w14:schemeClr w14:val="tx1"/>
            </w14:solidFill>
          </w14:textFill>
        </w:rPr>
      </w:pPr>
      <w:r>
        <w:rPr>
          <w:rFonts w:hint="eastAsia" w:ascii="宋体" w:hAnsi="宋体" w:cs="宋体"/>
          <w:color w:val="000000" w:themeColor="text1"/>
          <w:kern w:val="0"/>
          <w:szCs w:val="20"/>
          <w14:textFill>
            <w14:solidFill>
              <w14:schemeClr w14:val="tx1"/>
            </w14:solidFill>
          </w14:textFill>
        </w:rPr>
        <w:t>5.3.1应</w:t>
      </w:r>
      <w:r>
        <w:rPr>
          <w:rFonts w:hint="eastAsia" w:ascii="宋体" w:hAnsi="Times New Roman" w:cs="Times New Roman"/>
          <w:color w:val="000000" w:themeColor="text1"/>
          <w:kern w:val="0"/>
          <w:szCs w:val="20"/>
          <w14:textFill>
            <w14:solidFill>
              <w14:schemeClr w14:val="tx1"/>
            </w14:solidFill>
          </w14:textFill>
        </w:rPr>
        <w:t>制订伤害事故抢救预案和针对溺水人员的抢救交接方案。</w:t>
      </w:r>
    </w:p>
    <w:p w14:paraId="077FFF99">
      <w:pPr>
        <w:rPr>
          <w:rFonts w:ascii="宋体" w:hAnsi="Times New Roman" w:cs="Times New Roman"/>
          <w:color w:val="000000" w:themeColor="text1"/>
          <w:kern w:val="0"/>
          <w:szCs w:val="20"/>
          <w14:textFill>
            <w14:solidFill>
              <w14:schemeClr w14:val="tx1"/>
            </w14:solidFill>
          </w14:textFill>
        </w:rPr>
      </w:pPr>
      <w:r>
        <w:rPr>
          <w:rFonts w:hint="eastAsia" w:ascii="宋体" w:hAnsi="宋体" w:cs="宋体"/>
          <w:color w:val="000000" w:themeColor="text1"/>
          <w:kern w:val="0"/>
          <w:szCs w:val="20"/>
          <w14:textFill>
            <w14:solidFill>
              <w14:schemeClr w14:val="tx1"/>
            </w14:solidFill>
          </w14:textFill>
        </w:rPr>
        <w:t>5.3.2发生</w:t>
      </w:r>
      <w:r>
        <w:rPr>
          <w:rFonts w:hint="eastAsia" w:ascii="宋体" w:hAnsi="宋体" w:cs="宋体"/>
          <w:color w:val="000000" w:themeColor="text1"/>
          <w:kern w:val="0"/>
          <w:szCs w:val="20"/>
          <w:lang w:eastAsia="zh-CN"/>
          <w14:textFill>
            <w14:solidFill>
              <w14:schemeClr w14:val="tx1"/>
            </w14:solidFill>
          </w14:textFill>
        </w:rPr>
        <w:t>游泳池（馆）</w:t>
      </w:r>
      <w:r>
        <w:rPr>
          <w:rFonts w:hint="eastAsia" w:ascii="宋体" w:hAnsi="宋体" w:cs="宋体"/>
          <w:color w:val="000000" w:themeColor="text1"/>
          <w:kern w:val="0"/>
          <w:szCs w:val="20"/>
          <w14:textFill>
            <w14:solidFill>
              <w14:schemeClr w14:val="tx1"/>
            </w14:solidFill>
          </w14:textFill>
        </w:rPr>
        <w:t>危害健康事故时，</w:t>
      </w:r>
      <w:r>
        <w:rPr>
          <w:rFonts w:hint="eastAsia" w:ascii="宋体" w:hAnsi="宋体" w:cs="宋体"/>
          <w:color w:val="000000" w:themeColor="text1"/>
          <w:kern w:val="0"/>
          <w:szCs w:val="20"/>
          <w:lang w:eastAsia="zh-CN"/>
          <w14:textFill>
            <w14:solidFill>
              <w14:schemeClr w14:val="tx1"/>
            </w14:solidFill>
          </w14:textFill>
        </w:rPr>
        <w:t>游泳池（馆）</w:t>
      </w:r>
      <w:r>
        <w:rPr>
          <w:rFonts w:hint="eastAsia" w:ascii="宋体" w:hAnsi="宋体" w:cs="宋体"/>
          <w:color w:val="000000" w:themeColor="text1"/>
          <w:kern w:val="0"/>
          <w:szCs w:val="20"/>
          <w14:textFill>
            <w14:solidFill>
              <w14:schemeClr w14:val="tx1"/>
            </w14:solidFill>
          </w14:textFill>
        </w:rPr>
        <w:t>应及时向社区卫生行政部门进行报告。</w:t>
      </w:r>
    </w:p>
    <w:p w14:paraId="547D54D7">
      <w:pPr>
        <w:rPr>
          <w:rFonts w:ascii="宋体" w:hAnsi="Times New Roman" w:cs="Times New Roman"/>
          <w:color w:val="000000" w:themeColor="text1"/>
          <w:kern w:val="0"/>
          <w:szCs w:val="20"/>
          <w14:textFill>
            <w14:solidFill>
              <w14:schemeClr w14:val="tx1"/>
            </w14:solidFill>
          </w14:textFill>
        </w:rPr>
      </w:pPr>
      <w:r>
        <w:rPr>
          <w:rFonts w:hint="eastAsia" w:ascii="宋体" w:hAnsi="宋体" w:cs="宋体"/>
          <w:color w:val="000000" w:themeColor="text1"/>
          <w:kern w:val="0"/>
          <w:szCs w:val="20"/>
          <w14:textFill>
            <w14:solidFill>
              <w14:schemeClr w14:val="tx1"/>
            </w14:solidFill>
          </w14:textFill>
        </w:rPr>
        <w:t>5.3.3发生溺水等重大伤害事故时，</w:t>
      </w:r>
      <w:r>
        <w:rPr>
          <w:rFonts w:hint="eastAsia"/>
          <w:color w:val="000000" w:themeColor="text1"/>
          <w14:textFill>
            <w14:solidFill>
              <w14:schemeClr w14:val="tx1"/>
            </w14:solidFill>
          </w14:textFill>
        </w:rPr>
        <w:t>受伤人员进入医院抢救后应及时报告各区体育行政部门、公安部门。</w:t>
      </w:r>
    </w:p>
    <w:p w14:paraId="672CA826">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5.3.4</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应对应急预案进行制定与演练（溺水、突发疾病、水质事故、自然灾害、公共安全事件等）。</w:t>
      </w:r>
    </w:p>
    <w:p w14:paraId="373BB729">
      <w:pPr>
        <w:rPr>
          <w:color w:val="000000" w:themeColor="text1"/>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5.3.5室外</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出现暴雨、雷电、冰雹等恶劣天气制定暂停营业预案。</w:t>
      </w:r>
    </w:p>
    <w:p w14:paraId="08EE7551">
      <w:pPr>
        <w:pStyle w:val="2"/>
        <w:spacing w:before="300" w:after="240" w:line="680" w:lineRule="exact"/>
        <w:rPr>
          <w:rFonts w:ascii="黑体" w:hAnsi="Times New Roman" w:cs="Times New Roman"/>
          <w:bCs/>
          <w:color w:val="000000" w:themeColor="text1"/>
          <w:kern w:val="0"/>
          <w14:textFill>
            <w14:solidFill>
              <w14:schemeClr w14:val="tx1"/>
            </w14:solidFill>
          </w14:textFill>
        </w:rPr>
      </w:pPr>
      <w:bookmarkStart w:id="31" w:name="_Toc176123168"/>
      <w:bookmarkStart w:id="32" w:name="_Toc5753"/>
      <w:bookmarkStart w:id="33" w:name="_Toc26"/>
      <w:r>
        <w:rPr>
          <w:rFonts w:hint="eastAsia" w:ascii="黑体" w:hAnsi="Times New Roman" w:cs="Times New Roman"/>
          <w:bCs/>
          <w:color w:val="000000" w:themeColor="text1"/>
          <w:kern w:val="0"/>
          <w14:textFill>
            <w14:solidFill>
              <w14:schemeClr w14:val="tx1"/>
            </w14:solidFill>
          </w14:textFill>
        </w:rPr>
        <w:t>6</w:t>
      </w:r>
      <w:r>
        <w:rPr>
          <w:rFonts w:hint="eastAsia" w:ascii="黑体" w:hAnsi="Times New Roman" w:cs="Times New Roman"/>
          <w:bCs/>
          <w:color w:val="000000" w:themeColor="text1"/>
          <w:kern w:val="0"/>
          <w:lang w:val="zh-CN"/>
          <w14:textFill>
            <w14:solidFill>
              <w14:schemeClr w14:val="tx1"/>
            </w14:solidFill>
          </w14:textFill>
        </w:rPr>
        <w:t xml:space="preserve"> </w:t>
      </w:r>
      <w:bookmarkEnd w:id="31"/>
      <w:r>
        <w:rPr>
          <w:rFonts w:hint="eastAsia" w:ascii="黑体" w:hAnsi="Times New Roman" w:cs="Times New Roman"/>
          <w:bCs/>
          <w:color w:val="000000" w:themeColor="text1"/>
          <w:kern w:val="0"/>
          <w14:textFill>
            <w14:solidFill>
              <w14:schemeClr w14:val="tx1"/>
            </w14:solidFill>
          </w14:textFill>
        </w:rPr>
        <w:t>信息</w:t>
      </w:r>
      <w:bookmarkEnd w:id="32"/>
      <w:r>
        <w:rPr>
          <w:rFonts w:hint="eastAsia" w:ascii="黑体" w:hAnsi="Times New Roman" w:cs="Times New Roman"/>
          <w:bCs/>
          <w:color w:val="000000" w:themeColor="text1"/>
          <w:kern w:val="0"/>
          <w14:textFill>
            <w14:solidFill>
              <w14:schemeClr w14:val="tx1"/>
            </w14:solidFill>
          </w14:textFill>
        </w:rPr>
        <w:t>公示</w:t>
      </w:r>
      <w:bookmarkEnd w:id="33"/>
    </w:p>
    <w:p w14:paraId="3F175A99">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6</w:t>
      </w:r>
      <w:r>
        <w:rPr>
          <w:rFonts w:ascii="宋体" w:hAnsi="Times New Roman" w:cs="Times New Roman"/>
          <w:color w:val="000000" w:themeColor="text1"/>
          <w:kern w:val="0"/>
          <w:szCs w:val="20"/>
          <w14:textFill>
            <w14:solidFill>
              <w14:schemeClr w14:val="tx1"/>
            </w14:solidFill>
          </w14:textFill>
        </w:rPr>
        <w:t>.1.</w:t>
      </w:r>
      <w:r>
        <w:rPr>
          <w:rFonts w:hint="eastAsia" w:ascii="宋体" w:hAnsi="Times New Roman" w:cs="Times New Roman"/>
          <w:color w:val="000000" w:themeColor="text1"/>
          <w:kern w:val="0"/>
          <w:szCs w:val="20"/>
          <w14:textFill>
            <w14:solidFill>
              <w14:schemeClr w14:val="tx1"/>
            </w14:solidFill>
          </w14:textFill>
        </w:rPr>
        <w:t xml:space="preserve">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ascii="宋体" w:hAnsi="Times New Roman" w:cs="Times New Roman"/>
          <w:color w:val="000000" w:themeColor="text1"/>
          <w:kern w:val="0"/>
          <w:szCs w:val="20"/>
          <w14:textFill>
            <w14:solidFill>
              <w14:schemeClr w14:val="tx1"/>
            </w14:solidFill>
          </w14:textFill>
        </w:rPr>
        <w:t>应在醒目的位置设置服务信息公示牌，包括</w:t>
      </w:r>
      <w:r>
        <w:rPr>
          <w:rFonts w:hint="eastAsia" w:ascii="宋体" w:hAnsi="Times New Roman" w:cs="Times New Roman"/>
          <w:color w:val="000000" w:themeColor="text1"/>
          <w:kern w:val="0"/>
          <w:szCs w:val="20"/>
          <w14:textFill>
            <w14:solidFill>
              <w14:schemeClr w14:val="tx1"/>
            </w14:solidFill>
          </w14:textFill>
        </w:rPr>
        <w:t>但不限于：</w:t>
      </w:r>
    </w:p>
    <w:p w14:paraId="7DFB85EE">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     a)场所开放时间</w:t>
      </w:r>
    </w:p>
    <w:p w14:paraId="354E004F">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     b)价格公示表</w:t>
      </w:r>
    </w:p>
    <w:p w14:paraId="0C6EB27D">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     c)泳池最高接待人数、当前接待人数</w:t>
      </w:r>
    </w:p>
    <w:p w14:paraId="0DC22C72">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     d)室外泳池气象条件、室外开放信息公布</w:t>
      </w:r>
    </w:p>
    <w:p w14:paraId="6D2FCC61">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       室外出现冰雹、台风、雷雨等恶劣气象情况时应及时公示暂停信息。</w:t>
      </w:r>
    </w:p>
    <w:p w14:paraId="5DC0A391">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     e)水温、室温、水质检测结果</w:t>
      </w:r>
    </w:p>
    <w:p w14:paraId="424FD51B">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       水质检测结果应两小时公示一次</w:t>
      </w:r>
    </w:p>
    <w:p w14:paraId="0BAF4813">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       余氯、pH 值、水温、室温的检测情况应每 2h 公示一次。</w:t>
      </w:r>
    </w:p>
    <w:p w14:paraId="5E6CBD85">
      <w:pPr>
        <w:widowControl/>
        <w:jc w:val="left"/>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6.2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应根据池区救生台的分布合理划分每个救生台的责任区并向泳客公示。</w:t>
      </w:r>
    </w:p>
    <w:p w14:paraId="0CAF6F23">
      <w:pPr>
        <w:widowControl/>
        <w:jc w:val="left"/>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6.3 应在售票处、入口处或游泳池区域醒目位置公示游泳救生员和教练员的姓名、照片、职业资格证书编号等信息。</w:t>
      </w:r>
    </w:p>
    <w:p w14:paraId="414740B2">
      <w:pPr>
        <w:widowControl/>
        <w:jc w:val="left"/>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6.4 应在服务中心处张贴场所简介、服务项目及其价目表、客户应知以及游泳健身服务流程图、游泳救生流程。</w:t>
      </w:r>
    </w:p>
    <w:p w14:paraId="6589C23B">
      <w:pPr>
        <w:rPr>
          <w:rFonts w:hint="eastAsia" w:ascii="楷体" w:hAnsi="楷体" w:eastAsia="楷体"/>
          <w:color w:val="000000" w:themeColor="text1"/>
          <w:sz w:val="28"/>
          <w:szCs w:val="32"/>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6.5</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应在醒目位置公示本</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ascii="宋体" w:hAnsi="Times New Roman" w:cs="Times New Roman"/>
          <w:color w:val="000000" w:themeColor="text1"/>
          <w:kern w:val="0"/>
          <w:szCs w:val="20"/>
          <w14:textFill>
            <w14:solidFill>
              <w14:schemeClr w14:val="tx1"/>
            </w14:solidFill>
          </w14:textFill>
        </w:rPr>
        <w:t>管理制度。</w:t>
      </w:r>
    </w:p>
    <w:p w14:paraId="70ED3BE7">
      <w:pPr>
        <w:widowControl/>
        <w:jc w:val="left"/>
        <w:rPr>
          <w:rFonts w:ascii="宋体" w:hAnsi="Times New Roman" w:cs="Times New Roman"/>
          <w:color w:val="000000" w:themeColor="text1"/>
          <w:kern w:val="0"/>
          <w:szCs w:val="20"/>
          <w14:textFill>
            <w14:solidFill>
              <w14:schemeClr w14:val="tx1"/>
            </w14:solidFill>
          </w14:textFill>
        </w:rPr>
      </w:pPr>
    </w:p>
    <w:p w14:paraId="58201164">
      <w:pPr>
        <w:pStyle w:val="2"/>
        <w:spacing w:before="300" w:after="240" w:line="680" w:lineRule="exact"/>
        <w:rPr>
          <w:rFonts w:ascii="黑体" w:hAnsi="Times New Roman" w:cs="Times New Roman"/>
          <w:bCs/>
          <w:color w:val="000000" w:themeColor="text1"/>
          <w:kern w:val="0"/>
          <w14:textFill>
            <w14:solidFill>
              <w14:schemeClr w14:val="tx1"/>
            </w14:solidFill>
          </w14:textFill>
        </w:rPr>
      </w:pPr>
      <w:bookmarkStart w:id="34" w:name="_Toc7252"/>
      <w:bookmarkStart w:id="35" w:name="_Toc28988"/>
      <w:r>
        <w:rPr>
          <w:rFonts w:hint="eastAsia" w:ascii="黑体" w:hAnsi="Times New Roman" w:cs="Times New Roman"/>
          <w:bCs/>
          <w:color w:val="000000" w:themeColor="text1"/>
          <w:kern w:val="0"/>
          <w14:textFill>
            <w14:solidFill>
              <w14:schemeClr w14:val="tx1"/>
            </w14:solidFill>
          </w14:textFill>
        </w:rPr>
        <w:t>7 标识标牌</w:t>
      </w:r>
      <w:bookmarkEnd w:id="34"/>
      <w:bookmarkEnd w:id="35"/>
    </w:p>
    <w:p w14:paraId="6148088F">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7.1</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 xml:space="preserve">各类标识应符合GB/T 10001.1和GB/T 10001.4 的要求。 </w:t>
      </w:r>
    </w:p>
    <w:p w14:paraId="237D50FC">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7.1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泳池内应设有醒目的水深度标识、深浅水区警示标识或深浅水区隔离带。</w:t>
      </w:r>
    </w:p>
    <w:p w14:paraId="199890C4">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7.1</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应设置醒目的安全警示标志和警示语，包括但不限于水深、“禁止跳水”、“禁止奔跑”、“禁止潜泳”、“佩戴泳帽”等。</w:t>
      </w:r>
    </w:p>
    <w:p w14:paraId="0CF6720B">
      <w:pPr>
        <w:widowControl/>
        <w:jc w:val="left"/>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7.1 应在醒目位置设置游泳禁忌症和酗酒者不应进行游泳活动标识。</w:t>
      </w:r>
    </w:p>
    <w:p w14:paraId="6581C45E">
      <w:pPr>
        <w:widowControl/>
        <w:jc w:val="left"/>
        <w:rPr>
          <w:rFonts w:hint="eastAsia" w:ascii="宋体" w:hAnsi="宋体" w:cs="宋体"/>
          <w:color w:val="000000" w:themeColor="text1"/>
          <w:kern w:val="0"/>
          <w:szCs w:val="21"/>
          <w:lang w:bidi="ar"/>
          <w14:textFill>
            <w14:solidFill>
              <w14:schemeClr w14:val="tx1"/>
            </w14:solidFill>
          </w14:textFill>
        </w:rPr>
      </w:pPr>
      <w:r>
        <w:rPr>
          <w:rFonts w:hint="eastAsia" w:ascii="宋体" w:hAnsi="Times New Roman" w:cs="Times New Roman"/>
          <w:color w:val="000000" w:themeColor="text1"/>
          <w:kern w:val="0"/>
          <w:szCs w:val="21"/>
          <w14:textFill>
            <w14:solidFill>
              <w14:schemeClr w14:val="tx1"/>
            </w14:solidFill>
          </w14:textFill>
        </w:rPr>
        <w:t>7.1 特殊人群关怀泳道、水中健身康复道</w:t>
      </w:r>
      <w:r>
        <w:rPr>
          <w:rFonts w:hint="eastAsia" w:ascii="宋体" w:hAnsi="宋体" w:cs="宋体"/>
          <w:color w:val="000000" w:themeColor="text1"/>
          <w:kern w:val="0"/>
          <w:szCs w:val="21"/>
          <w:lang w:bidi="ar"/>
          <w14:textFill>
            <w14:solidFill>
              <w14:schemeClr w14:val="tx1"/>
            </w14:solidFill>
          </w14:textFill>
        </w:rPr>
        <w:t>应设有相关功能区域区域标识。</w:t>
      </w:r>
    </w:p>
    <w:p w14:paraId="3E574914">
      <w:pPr>
        <w:widowControl/>
        <w:jc w:val="left"/>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7.1设有潜水功能的泳池应设置“潜水区”、“水深危险”等提醒标识。</w:t>
      </w:r>
    </w:p>
    <w:p w14:paraId="359B5291">
      <w:pPr>
        <w:pStyle w:val="2"/>
        <w:spacing w:before="300" w:after="240" w:line="680" w:lineRule="exact"/>
        <w:rPr>
          <w:rFonts w:ascii="黑体" w:hAnsi="Times New Roman" w:cs="Times New Roman"/>
          <w:bCs/>
          <w:color w:val="000000" w:themeColor="text1"/>
          <w:kern w:val="0"/>
          <w:lang w:val="zh-CN"/>
          <w14:textFill>
            <w14:solidFill>
              <w14:schemeClr w14:val="tx1"/>
            </w14:solidFill>
          </w14:textFill>
        </w:rPr>
      </w:pPr>
      <w:bookmarkStart w:id="36" w:name="_Toc176123173"/>
      <w:bookmarkStart w:id="37" w:name="_Toc12507"/>
      <w:bookmarkStart w:id="38" w:name="_Toc19930"/>
      <w:r>
        <w:rPr>
          <w:rFonts w:hint="eastAsia" w:ascii="黑体" w:hAnsi="Times New Roman" w:cs="Times New Roman"/>
          <w:bCs/>
          <w:color w:val="000000" w:themeColor="text1"/>
          <w:kern w:val="0"/>
          <w14:textFill>
            <w14:solidFill>
              <w14:schemeClr w14:val="tx1"/>
            </w14:solidFill>
          </w14:textFill>
        </w:rPr>
        <w:t>8</w:t>
      </w:r>
      <w:r>
        <w:rPr>
          <w:rFonts w:hint="eastAsia" w:ascii="黑体" w:hAnsi="Times New Roman" w:cs="Times New Roman"/>
          <w:bCs/>
          <w:color w:val="000000" w:themeColor="text1"/>
          <w:kern w:val="0"/>
          <w:lang w:val="zh-CN"/>
          <w14:textFill>
            <w14:solidFill>
              <w14:schemeClr w14:val="tx1"/>
            </w14:solidFill>
          </w14:textFill>
        </w:rPr>
        <w:t xml:space="preserve"> </w:t>
      </w:r>
      <w:bookmarkEnd w:id="36"/>
      <w:r>
        <w:rPr>
          <w:rFonts w:hint="eastAsia" w:ascii="黑体" w:hAnsi="Times New Roman" w:cs="Times New Roman"/>
          <w:bCs/>
          <w:color w:val="000000" w:themeColor="text1"/>
          <w:kern w:val="0"/>
          <w:lang w:val="zh-CN"/>
          <w14:textFill>
            <w14:solidFill>
              <w14:schemeClr w14:val="tx1"/>
            </w14:solidFill>
          </w14:textFill>
        </w:rPr>
        <w:t>从业人员</w:t>
      </w:r>
      <w:bookmarkEnd w:id="37"/>
      <w:bookmarkEnd w:id="38"/>
    </w:p>
    <w:p w14:paraId="22BB5766">
      <w:pPr>
        <w:outlineLvl w:val="1"/>
        <w:rPr>
          <w:rFonts w:hint="eastAsia" w:ascii="黑体" w:hAnsi="黑体" w:eastAsia="黑体" w:cs="黑体"/>
          <w:color w:val="000000" w:themeColor="text1"/>
          <w:kern w:val="0"/>
          <w14:textFill>
            <w14:solidFill>
              <w14:schemeClr w14:val="tx1"/>
            </w14:solidFill>
          </w14:textFill>
        </w:rPr>
      </w:pPr>
      <w:bookmarkStart w:id="39" w:name="_Toc8616"/>
      <w:bookmarkStart w:id="40" w:name="_Toc22045"/>
      <w:r>
        <w:rPr>
          <w:rFonts w:hint="eastAsia" w:ascii="黑体" w:hAnsi="黑体" w:eastAsia="黑体" w:cs="黑体"/>
          <w:color w:val="000000" w:themeColor="text1"/>
          <w:kern w:val="0"/>
          <w14:textFill>
            <w14:solidFill>
              <w14:schemeClr w14:val="tx1"/>
            </w14:solidFill>
          </w14:textFill>
        </w:rPr>
        <w:t xml:space="preserve">8.1 </w:t>
      </w:r>
      <w:r>
        <w:rPr>
          <w:rFonts w:hint="eastAsia" w:ascii="黑体" w:hAnsi="黑体" w:eastAsia="黑体" w:cs="黑体"/>
          <w:color w:val="000000" w:themeColor="text1"/>
          <w:kern w:val="0"/>
          <w:lang w:eastAsia="zh-CN"/>
          <w14:textFill>
            <w14:solidFill>
              <w14:schemeClr w14:val="tx1"/>
            </w14:solidFill>
          </w14:textFill>
        </w:rPr>
        <w:t>游泳池（馆）</w:t>
      </w:r>
      <w:r>
        <w:rPr>
          <w:rFonts w:hint="eastAsia" w:ascii="黑体" w:hAnsi="黑体" w:eastAsia="黑体" w:cs="黑体"/>
          <w:color w:val="000000" w:themeColor="text1"/>
          <w:kern w:val="0"/>
          <w14:textFill>
            <w14:solidFill>
              <w14:schemeClr w14:val="tx1"/>
            </w14:solidFill>
          </w14:textFill>
        </w:rPr>
        <w:t>负责人行为规范</w:t>
      </w:r>
      <w:bookmarkEnd w:id="39"/>
      <w:bookmarkEnd w:id="40"/>
    </w:p>
    <w:p w14:paraId="0814ABEA">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8.1.1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负责人应全面负责游泳场馆的日常运营、安全管理及服务质量。</w:t>
      </w:r>
    </w:p>
    <w:p w14:paraId="1C13EAE7">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8.1.2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负责人应监督场馆卫生清洁工作，确保水质、更衣室、淋浴间等符合卫生标准。</w:t>
      </w:r>
    </w:p>
    <w:p w14:paraId="432770EA">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8.1.3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负责人应参加相关部门的年度审核及业务能力考察。</w:t>
      </w:r>
    </w:p>
    <w:p w14:paraId="5B23A868">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8.1.4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负责人应制定并完善应急预案，确保突发事件得到及时、有效处理。</w:t>
      </w:r>
    </w:p>
    <w:p w14:paraId="0200911A">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8.1.5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负责人应定期总结管理工作，优化运营流程，提升管理水平。</w:t>
      </w:r>
    </w:p>
    <w:p w14:paraId="6ACB3476">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8.1.6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负责人应在现场对员工服务行为进行监督，从而保证泳客能得到优质、高效的服务。</w:t>
      </w:r>
    </w:p>
    <w:p w14:paraId="10A87E8B">
      <w:pPr>
        <w:outlineLvl w:val="1"/>
        <w:rPr>
          <w:rFonts w:hint="eastAsia" w:ascii="黑体" w:hAnsi="黑体" w:eastAsia="黑体" w:cs="黑体"/>
          <w:color w:val="000000" w:themeColor="text1"/>
          <w:kern w:val="0"/>
          <w14:textFill>
            <w14:solidFill>
              <w14:schemeClr w14:val="tx1"/>
            </w14:solidFill>
          </w14:textFill>
        </w:rPr>
      </w:pPr>
      <w:bookmarkStart w:id="41" w:name="_Toc7927"/>
      <w:bookmarkStart w:id="42" w:name="_Toc11393"/>
      <w:r>
        <w:rPr>
          <w:rFonts w:hint="eastAsia" w:ascii="黑体" w:hAnsi="黑体" w:eastAsia="黑体" w:cs="黑体"/>
          <w:color w:val="000000" w:themeColor="text1"/>
          <w:kern w:val="0"/>
          <w14:textFill>
            <w14:solidFill>
              <w14:schemeClr w14:val="tx1"/>
            </w14:solidFill>
          </w14:textFill>
        </w:rPr>
        <w:t>8.2 救生组长行为规范</w:t>
      </w:r>
      <w:bookmarkEnd w:id="41"/>
      <w:bookmarkEnd w:id="42"/>
    </w:p>
    <w:p w14:paraId="2B0B65A7">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8.2.1救生组长应参加主管部门、行业协会等相关部门的年度培训及业务能力考核。</w:t>
      </w:r>
    </w:p>
    <w:p w14:paraId="6F477242">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8.2.2 救生组长应按场所要求在每日工作结束后做好救生工作日志的填写。</w:t>
      </w:r>
    </w:p>
    <w:p w14:paraId="22F74FD4">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8.2.3 救生组长应组织救生员定期进行业务培训、模拟演练、技能考核。对救生员进行监督指导。</w:t>
      </w:r>
    </w:p>
    <w:p w14:paraId="04BE499E">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8.2.4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开放期间应要有救生组长当班在值。</w:t>
      </w:r>
    </w:p>
    <w:p w14:paraId="131ADE76">
      <w:pPr>
        <w:outlineLvl w:val="1"/>
        <w:rPr>
          <w:rFonts w:hint="eastAsia" w:ascii="黑体" w:hAnsi="黑体" w:eastAsia="黑体" w:cs="黑体"/>
          <w:color w:val="000000" w:themeColor="text1"/>
          <w:kern w:val="0"/>
          <w14:textFill>
            <w14:solidFill>
              <w14:schemeClr w14:val="tx1"/>
            </w14:solidFill>
          </w14:textFill>
        </w:rPr>
      </w:pPr>
      <w:bookmarkStart w:id="43" w:name="_Toc19128"/>
      <w:bookmarkStart w:id="44" w:name="_Toc23505"/>
      <w:r>
        <w:rPr>
          <w:rFonts w:hint="eastAsia" w:ascii="黑体" w:hAnsi="黑体" w:eastAsia="黑体" w:cs="黑体"/>
          <w:color w:val="000000" w:themeColor="text1"/>
          <w:kern w:val="0"/>
          <w14:textFill>
            <w14:solidFill>
              <w14:schemeClr w14:val="tx1"/>
            </w14:solidFill>
          </w14:textFill>
        </w:rPr>
        <w:t>8.3 游泳救生员行为规范</w:t>
      </w:r>
      <w:bookmarkEnd w:id="43"/>
      <w:bookmarkEnd w:id="44"/>
    </w:p>
    <w:p w14:paraId="08D500DB">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8.3.1游泳救生员应持证上岗，并进行年度审核。</w:t>
      </w:r>
    </w:p>
    <w:p w14:paraId="6E8E7692">
      <w:pPr>
        <w:rPr>
          <w:rFonts w:hint="eastAsia" w:ascii="黑体" w:hAnsi="黑体" w:eastAsia="黑体" w:cs="黑体"/>
          <w:color w:val="000000" w:themeColor="text1"/>
          <w:kern w:val="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8.3.2游泳救生员应参加主管部门、行业协会等相关部门的年度培训及业务能力考核。</w:t>
      </w:r>
    </w:p>
    <w:p w14:paraId="6A67B4E6">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8.3.3 游泳救生员实行轮班上岗制，场所开放期间，经营性场所任何情况下同时在岗救生员数量不得低于国家标准，救生员单班连续在岗时间不得超过2小时，每班次之间休息时间不得少于30分钟。</w:t>
      </w:r>
    </w:p>
    <w:p w14:paraId="2793D11E">
      <w:pPr>
        <w:widowControl/>
        <w:jc w:val="left"/>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8.3.4</w:t>
      </w:r>
      <w:r>
        <w:rPr>
          <w:rFonts w:hint="eastAsia" w:ascii="宋体" w:hAnsi="宋体" w:cs="宋体"/>
          <w:color w:val="000000" w:themeColor="text1"/>
          <w:kern w:val="0"/>
          <w:sz w:val="20"/>
          <w:szCs w:val="20"/>
          <w:lang w:bidi="ar"/>
          <w14:textFill>
            <w14:solidFill>
              <w14:schemeClr w14:val="tx1"/>
            </w14:solidFill>
          </w14:textFill>
        </w:rPr>
        <w:t>游泳救生员应按区域划分做好巡场工作，执行轮岗制度，一人一岗。</w:t>
      </w:r>
    </w:p>
    <w:p w14:paraId="6CCA4583">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8.3.5 游泳救生员上岗前应确认自身健康状态，如有不适如头晕、嗜睡、乏力、腹泻等状况应及时向管理人员请示，不得带病上岗。</w:t>
      </w:r>
    </w:p>
    <w:p w14:paraId="26D995B9">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8.3.6 游泳救生员在上岗前必应保持完全清醒状态，上岗前血液酒精含量不得超过20mg/ml，在岗期间不得摄入任何有可能导致工作能力下降或精神状态波动的酒精类饮品或精神药品。</w:t>
      </w:r>
    </w:p>
    <w:p w14:paraId="045199AD">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8.3.7 游泳救生员在泳池开放前应提前到岗，并检查救生器材设施，确保完好，救生员未到岗前泳客不可入池。</w:t>
      </w:r>
    </w:p>
    <w:p w14:paraId="49812F8E">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8.3.8 游泳救生员上岗时应按规定整洁着装，并穿着具有身份识别作用的标识和衣物。</w:t>
      </w:r>
    </w:p>
    <w:p w14:paraId="7C0A2CC7">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8.3.9 游泳救生员上岗时发现游泳者不安全行为应立即提醒，示意游泳者立即停止不安全行为。</w:t>
      </w:r>
    </w:p>
    <w:p w14:paraId="2D64D876">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8.3.10 游泳救生员上岗时发现游泳者异常情况应立即鸣哨警告，并通知各岗位救生员、医务人员等做好救生准备。</w:t>
      </w:r>
    </w:p>
    <w:p w14:paraId="10D0FE9D">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8.3.11 游泳救生员应规范进行交接岗，同步全程确保泳池安全。</w:t>
      </w:r>
    </w:p>
    <w:p w14:paraId="3CC4750C">
      <w:pPr>
        <w:outlineLvl w:val="1"/>
        <w:rPr>
          <w:rFonts w:hint="eastAsia" w:ascii="黑体" w:hAnsi="黑体" w:eastAsia="黑体" w:cs="黑体"/>
          <w:color w:val="000000" w:themeColor="text1"/>
          <w:kern w:val="0"/>
          <w14:textFill>
            <w14:solidFill>
              <w14:schemeClr w14:val="tx1"/>
            </w14:solidFill>
          </w14:textFill>
        </w:rPr>
      </w:pPr>
      <w:bookmarkStart w:id="45" w:name="_Toc23325"/>
      <w:bookmarkStart w:id="46" w:name="_Toc32538"/>
      <w:r>
        <w:rPr>
          <w:rFonts w:hint="eastAsia" w:ascii="黑体" w:hAnsi="黑体" w:eastAsia="黑体" w:cs="黑体"/>
          <w:color w:val="000000" w:themeColor="text1"/>
          <w:kern w:val="0"/>
          <w14:textFill>
            <w14:solidFill>
              <w14:schemeClr w14:val="tx1"/>
            </w14:solidFill>
          </w14:textFill>
        </w:rPr>
        <w:t>8.4 游泳教练员行为规范</w:t>
      </w:r>
      <w:bookmarkEnd w:id="45"/>
      <w:bookmarkEnd w:id="46"/>
    </w:p>
    <w:p w14:paraId="57CB270C">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8.4.1游泳教练员应持证上岗，并进行年度审核。</w:t>
      </w:r>
    </w:p>
    <w:p w14:paraId="27A5E176">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8.4.2游泳教练员应参加主管部门、行业协会等相关部门的年度培训及业务能力考核。</w:t>
      </w:r>
    </w:p>
    <w:p w14:paraId="21C72723">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8.4.3 游泳教练员开展教学（培训）服务的应提前公示班级人数配比和课时时长，做好学员的安全防范工作。</w:t>
      </w:r>
    </w:p>
    <w:p w14:paraId="70353730">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8.4.4 游泳教练员上岗前应制定教学计划，并做好充足的教学准备。</w:t>
      </w:r>
    </w:p>
    <w:p w14:paraId="44932599">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8.4.5 游泳教练员上岗时应按规定整洁着装，并穿着具有身份识别作用的标识和衣物。</w:t>
      </w:r>
    </w:p>
    <w:p w14:paraId="5C162D7B">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8.4.6 游泳教练员上岗前应确认自身健康状态，如有不适如头晕、嗜睡、乏力、腹泻等状况应及时向负责人请示，不得带病上岗。</w:t>
      </w:r>
    </w:p>
    <w:p w14:paraId="59DBABC9">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8.4.7 游泳教练员每次上岗前应提前至少15分钟到岗，并确保教学场地和器材的安全性。</w:t>
      </w:r>
    </w:p>
    <w:p w14:paraId="5B5A31A2">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8.4.8 游泳教练员上岗时应与学员保持和谐的师生关系，不应与学员发生亲密动作，严禁体罚和变相体罚学员。</w:t>
      </w:r>
    </w:p>
    <w:p w14:paraId="2E2EF81B">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8.4.9游泳教练员应关注教学过程中学员的人身安全，协助救生员对参加培训的游泳者的不安全行为予以制止，出现意外伤害情况应立即进行急救处理。</w:t>
      </w:r>
    </w:p>
    <w:p w14:paraId="5AF0FEFF">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8.4.10 游泳教练员应在课后对教学情况与学员或家长进行总结反馈，做好训练书册的填写。</w:t>
      </w:r>
    </w:p>
    <w:p w14:paraId="6A7358A5">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8.4.11 游泳教练员连续工作应不超过12小时，每2小时应安排课间休息不少于15分钟。</w:t>
      </w:r>
    </w:p>
    <w:p w14:paraId="661CB43D">
      <w:pPr>
        <w:outlineLvl w:val="1"/>
        <w:rPr>
          <w:rFonts w:hint="eastAsia" w:ascii="黑体" w:hAnsi="黑体" w:eastAsia="黑体" w:cs="黑体"/>
          <w:color w:val="000000" w:themeColor="text1"/>
          <w:kern w:val="0"/>
          <w14:textFill>
            <w14:solidFill>
              <w14:schemeClr w14:val="tx1"/>
            </w14:solidFill>
          </w14:textFill>
        </w:rPr>
      </w:pPr>
      <w:bookmarkStart w:id="47" w:name="_Toc32539"/>
      <w:bookmarkStart w:id="48" w:name="_Toc6992"/>
      <w:r>
        <w:rPr>
          <w:rFonts w:hint="eastAsia" w:ascii="黑体" w:hAnsi="黑体" w:eastAsia="黑体" w:cs="黑体"/>
          <w:color w:val="000000" w:themeColor="text1"/>
          <w:kern w:val="0"/>
          <w14:textFill>
            <w14:solidFill>
              <w14:schemeClr w14:val="tx1"/>
            </w14:solidFill>
          </w14:textFill>
        </w:rPr>
        <w:t>8.5 水质管理人员行为规范</w:t>
      </w:r>
      <w:bookmarkEnd w:id="47"/>
      <w:bookmarkEnd w:id="48"/>
      <w:r>
        <w:rPr>
          <w:rFonts w:hint="eastAsia" w:ascii="黑体" w:hAnsi="黑体" w:eastAsia="黑体" w:cs="黑体"/>
          <w:color w:val="000000" w:themeColor="text1"/>
          <w:kern w:val="0"/>
          <w14:textFill>
            <w14:solidFill>
              <w14:schemeClr w14:val="tx1"/>
            </w14:solidFill>
          </w14:textFill>
        </w:rPr>
        <w:t xml:space="preserve"> </w:t>
      </w:r>
    </w:p>
    <w:p w14:paraId="763B837D">
      <w:pPr>
        <w:rPr>
          <w:rFonts w:hint="eastAsia" w:ascii="黑体" w:hAnsi="黑体" w:eastAsia="黑体" w:cs="黑体"/>
          <w:color w:val="000000" w:themeColor="text1"/>
          <w:kern w:val="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8.5.1水质管理员应参加主管部门、行业协会等相关部门的年度培训及业务能力考核。</w:t>
      </w:r>
    </w:p>
    <w:p w14:paraId="643051DC">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8.5.2 水质管理员应具专业性，具备水质处理专业技能和相关资质。</w:t>
      </w:r>
    </w:p>
    <w:p w14:paraId="2CC16414">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8.5.3 水质管理员应定期对水质检测设备进行检查和修理，确保设备的正常使用和运用安全。</w:t>
      </w:r>
    </w:p>
    <w:p w14:paraId="1229101C">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8.5.4 水质管理员应每日定时对泳池水质进行检测，查验各项水质指标是否合格，并对水质检测数据进行统计上报主管部门。</w:t>
      </w:r>
    </w:p>
    <w:p w14:paraId="4C5BC887">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8.5.5 水质管理员应定期对游泳池区进行巡查，确保池水清澈、透明、无杂物、无沉淀物、无青苔、水质符合</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开放条件。</w:t>
      </w:r>
    </w:p>
    <w:p w14:paraId="7828D262">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8.5.6 水质管理员应做好日常水质卫生清洁工作，在泳池给水或排水时做好时间记录。</w:t>
      </w:r>
    </w:p>
    <w:p w14:paraId="511BF6A8">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8.5.7 水质管理员进行水质检测时，水质化验检测方法应符合相关部门的要求，严格执行药物净化操作规程，按规定做好记录并进行档案管理。</w:t>
      </w:r>
    </w:p>
    <w:p w14:paraId="38D26B04">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8.5.8 水质管理员应对水处理期间的药品用量进行记录和存档，根据消耗量和库存情况制定购买药品计划，并提前上报主管部门。</w:t>
      </w:r>
    </w:p>
    <w:p w14:paraId="7B604613">
      <w:pPr>
        <w:outlineLvl w:val="1"/>
        <w:rPr>
          <w:rFonts w:hint="eastAsia" w:ascii="黑体" w:hAnsi="黑体" w:eastAsia="黑体" w:cs="黑体"/>
          <w:color w:val="000000" w:themeColor="text1"/>
          <w:kern w:val="0"/>
          <w14:textFill>
            <w14:solidFill>
              <w14:schemeClr w14:val="tx1"/>
            </w14:solidFill>
          </w14:textFill>
        </w:rPr>
      </w:pPr>
      <w:bookmarkStart w:id="49" w:name="_Toc9004"/>
      <w:bookmarkStart w:id="50" w:name="_Toc10060"/>
      <w:r>
        <w:rPr>
          <w:rFonts w:hint="eastAsia" w:ascii="黑体" w:hAnsi="黑体" w:eastAsia="黑体" w:cs="黑体"/>
          <w:color w:val="000000" w:themeColor="text1"/>
          <w:kern w:val="0"/>
          <w14:textFill>
            <w14:solidFill>
              <w14:schemeClr w14:val="tx1"/>
            </w14:solidFill>
          </w14:textFill>
        </w:rPr>
        <w:t>8</w:t>
      </w:r>
      <w:r>
        <w:rPr>
          <w:rFonts w:ascii="黑体" w:hAnsi="黑体" w:eastAsia="黑体" w:cs="黑体"/>
          <w:color w:val="000000" w:themeColor="text1"/>
          <w:kern w:val="0"/>
          <w14:textFill>
            <w14:solidFill>
              <w14:schemeClr w14:val="tx1"/>
            </w14:solidFill>
          </w14:textFill>
        </w:rPr>
        <w:t>.</w:t>
      </w:r>
      <w:r>
        <w:rPr>
          <w:rFonts w:hint="eastAsia" w:ascii="黑体" w:hAnsi="黑体" w:eastAsia="黑体" w:cs="黑体"/>
          <w:color w:val="000000" w:themeColor="text1"/>
          <w:kern w:val="0"/>
          <w14:textFill>
            <w14:solidFill>
              <w14:schemeClr w14:val="tx1"/>
            </w14:solidFill>
          </w14:textFill>
        </w:rPr>
        <w:t>6</w:t>
      </w:r>
      <w:r>
        <w:rPr>
          <w:rFonts w:ascii="黑体" w:hAnsi="黑体" w:eastAsia="黑体" w:cs="黑体"/>
          <w:color w:val="000000" w:themeColor="text1"/>
          <w:kern w:val="0"/>
          <w14:textFill>
            <w14:solidFill>
              <w14:schemeClr w14:val="tx1"/>
            </w14:solidFill>
          </w14:textFill>
        </w:rPr>
        <w:t xml:space="preserve"> 泳客服务专员</w:t>
      </w:r>
      <w:r>
        <w:rPr>
          <w:rFonts w:hint="eastAsia" w:ascii="黑体" w:hAnsi="黑体" w:eastAsia="黑体" w:cs="黑体"/>
          <w:color w:val="000000" w:themeColor="text1"/>
          <w:kern w:val="0"/>
          <w14:textFill>
            <w14:solidFill>
              <w14:schemeClr w14:val="tx1"/>
            </w14:solidFill>
          </w14:textFill>
        </w:rPr>
        <w:t>行为规范</w:t>
      </w:r>
      <w:bookmarkEnd w:id="49"/>
      <w:bookmarkEnd w:id="50"/>
    </w:p>
    <w:p w14:paraId="376D4E00">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w:t>
      </w:r>
      <w:r>
        <w:rPr>
          <w:rFonts w:ascii="宋体" w:hAnsi="Times New Roman" w:cs="Times New Roman"/>
          <w:color w:val="000000" w:themeColor="text1"/>
          <w:kern w:val="0"/>
          <w:szCs w:val="20"/>
          <w14:textFill>
            <w14:solidFill>
              <w14:schemeClr w14:val="tx1"/>
            </w14:solidFill>
          </w14:textFill>
        </w:rPr>
        <w:t>.</w:t>
      </w:r>
      <w:r>
        <w:rPr>
          <w:rFonts w:hint="eastAsia" w:ascii="宋体" w:hAnsi="Times New Roman" w:cs="Times New Roman"/>
          <w:color w:val="000000" w:themeColor="text1"/>
          <w:kern w:val="0"/>
          <w:szCs w:val="20"/>
          <w14:textFill>
            <w14:solidFill>
              <w14:schemeClr w14:val="tx1"/>
            </w14:solidFill>
          </w14:textFill>
        </w:rPr>
        <w:t>6</w:t>
      </w:r>
      <w:r>
        <w:rPr>
          <w:rFonts w:ascii="宋体" w:hAnsi="Times New Roman" w:cs="Times New Roman"/>
          <w:color w:val="000000" w:themeColor="text1"/>
          <w:kern w:val="0"/>
          <w:szCs w:val="20"/>
          <w14:textFill>
            <w14:solidFill>
              <w14:schemeClr w14:val="tx1"/>
            </w14:solidFill>
          </w14:textFill>
        </w:rPr>
        <w:t>.1泳客服务专员应负责泳客引导、咨询及答疑服务，提供场馆设施、开放时间、收费标准等信息。</w:t>
      </w:r>
    </w:p>
    <w:p w14:paraId="77561CA8">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w:t>
      </w:r>
      <w:r>
        <w:rPr>
          <w:rFonts w:ascii="宋体" w:hAnsi="Times New Roman" w:cs="Times New Roman"/>
          <w:color w:val="000000" w:themeColor="text1"/>
          <w:kern w:val="0"/>
          <w:szCs w:val="20"/>
          <w14:textFill>
            <w14:solidFill>
              <w14:schemeClr w14:val="tx1"/>
            </w14:solidFill>
          </w14:textFill>
        </w:rPr>
        <w:t>.</w:t>
      </w:r>
      <w:r>
        <w:rPr>
          <w:rFonts w:hint="eastAsia" w:ascii="宋体" w:hAnsi="Times New Roman" w:cs="Times New Roman"/>
          <w:color w:val="000000" w:themeColor="text1"/>
          <w:kern w:val="0"/>
          <w:szCs w:val="20"/>
          <w14:textFill>
            <w14:solidFill>
              <w14:schemeClr w14:val="tx1"/>
            </w14:solidFill>
          </w14:textFill>
        </w:rPr>
        <w:t>6</w:t>
      </w:r>
      <w:r>
        <w:rPr>
          <w:rFonts w:ascii="宋体" w:hAnsi="Times New Roman" w:cs="Times New Roman"/>
          <w:color w:val="000000" w:themeColor="text1"/>
          <w:kern w:val="0"/>
          <w:szCs w:val="20"/>
          <w14:textFill>
            <w14:solidFill>
              <w14:schemeClr w14:val="tx1"/>
            </w14:solidFill>
          </w14:textFill>
        </w:rPr>
        <w:t>.2 泳客服务专员应负责票务管理，包括售票、验票、会员卡办理及退换票处理。</w:t>
      </w:r>
    </w:p>
    <w:p w14:paraId="3D963DE3">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w:t>
      </w:r>
      <w:r>
        <w:rPr>
          <w:rFonts w:ascii="宋体" w:hAnsi="Times New Roman" w:cs="Times New Roman"/>
          <w:color w:val="000000" w:themeColor="text1"/>
          <w:kern w:val="0"/>
          <w:szCs w:val="20"/>
          <w14:textFill>
            <w14:solidFill>
              <w14:schemeClr w14:val="tx1"/>
            </w14:solidFill>
          </w14:textFill>
        </w:rPr>
        <w:t>.</w:t>
      </w:r>
      <w:r>
        <w:rPr>
          <w:rFonts w:hint="eastAsia" w:ascii="宋体" w:hAnsi="Times New Roman" w:cs="Times New Roman"/>
          <w:color w:val="000000" w:themeColor="text1"/>
          <w:kern w:val="0"/>
          <w:szCs w:val="20"/>
          <w14:textFill>
            <w14:solidFill>
              <w14:schemeClr w14:val="tx1"/>
            </w14:solidFill>
          </w14:textFill>
        </w:rPr>
        <w:t>6</w:t>
      </w:r>
      <w:r>
        <w:rPr>
          <w:rFonts w:ascii="宋体" w:hAnsi="Times New Roman" w:cs="Times New Roman"/>
          <w:color w:val="000000" w:themeColor="text1"/>
          <w:kern w:val="0"/>
          <w:szCs w:val="20"/>
          <w14:textFill>
            <w14:solidFill>
              <w14:schemeClr w14:val="tx1"/>
            </w14:solidFill>
          </w14:textFill>
        </w:rPr>
        <w:t>.3 泳客服务专员应协助泳客解决入场、更衣、储物等环节中的问题，在突发事件中，应协助泳客疏散并联系相关部门处理。</w:t>
      </w:r>
    </w:p>
    <w:p w14:paraId="47D0F3D3">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w:t>
      </w:r>
      <w:r>
        <w:rPr>
          <w:rFonts w:ascii="宋体" w:hAnsi="Times New Roman" w:cs="Times New Roman"/>
          <w:color w:val="000000" w:themeColor="text1"/>
          <w:kern w:val="0"/>
          <w:szCs w:val="20"/>
          <w14:textFill>
            <w14:solidFill>
              <w14:schemeClr w14:val="tx1"/>
            </w14:solidFill>
          </w14:textFill>
        </w:rPr>
        <w:t>.</w:t>
      </w:r>
      <w:r>
        <w:rPr>
          <w:rFonts w:hint="eastAsia" w:ascii="宋体" w:hAnsi="Times New Roman" w:cs="Times New Roman"/>
          <w:color w:val="000000" w:themeColor="text1"/>
          <w:kern w:val="0"/>
          <w:szCs w:val="20"/>
          <w14:textFill>
            <w14:solidFill>
              <w14:schemeClr w14:val="tx1"/>
            </w14:solidFill>
          </w14:textFill>
        </w:rPr>
        <w:t>6</w:t>
      </w:r>
      <w:r>
        <w:rPr>
          <w:rFonts w:ascii="宋体" w:hAnsi="Times New Roman" w:cs="Times New Roman"/>
          <w:color w:val="000000" w:themeColor="text1"/>
          <w:kern w:val="0"/>
          <w:szCs w:val="20"/>
          <w14:textFill>
            <w14:solidFill>
              <w14:schemeClr w14:val="tx1"/>
            </w14:solidFill>
          </w14:textFill>
        </w:rPr>
        <w:t>.4 泳客服务专员</w:t>
      </w:r>
      <w:r>
        <w:rPr>
          <w:rFonts w:hint="eastAsia" w:ascii="宋体" w:hAnsi="Times New Roman" w:cs="Times New Roman"/>
          <w:color w:val="000000" w:themeColor="text1"/>
          <w:kern w:val="0"/>
          <w:szCs w:val="20"/>
          <w14:textFill>
            <w14:solidFill>
              <w14:schemeClr w14:val="tx1"/>
            </w14:solidFill>
          </w14:textFill>
        </w:rPr>
        <w:t>应</w:t>
      </w:r>
      <w:r>
        <w:rPr>
          <w:rFonts w:ascii="宋体" w:hAnsi="Times New Roman" w:cs="Times New Roman"/>
          <w:color w:val="000000" w:themeColor="text1"/>
          <w:kern w:val="0"/>
          <w:szCs w:val="20"/>
          <w14:textFill>
            <w14:solidFill>
              <w14:schemeClr w14:val="tx1"/>
            </w14:solidFill>
          </w14:textFill>
        </w:rPr>
        <w:t>协调场馆内各部门工作，确保服务流程顺畅。</w:t>
      </w:r>
    </w:p>
    <w:p w14:paraId="3626AEA2">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w:t>
      </w:r>
      <w:r>
        <w:rPr>
          <w:rFonts w:ascii="宋体" w:hAnsi="Times New Roman" w:cs="Times New Roman"/>
          <w:color w:val="000000" w:themeColor="text1"/>
          <w:kern w:val="0"/>
          <w:szCs w:val="20"/>
          <w14:textFill>
            <w14:solidFill>
              <w14:schemeClr w14:val="tx1"/>
            </w14:solidFill>
          </w14:textFill>
        </w:rPr>
        <w:t>.</w:t>
      </w:r>
      <w:r>
        <w:rPr>
          <w:rFonts w:hint="eastAsia" w:ascii="宋体" w:hAnsi="Times New Roman" w:cs="Times New Roman"/>
          <w:color w:val="000000" w:themeColor="text1"/>
          <w:kern w:val="0"/>
          <w:szCs w:val="20"/>
          <w14:textFill>
            <w14:solidFill>
              <w14:schemeClr w14:val="tx1"/>
            </w14:solidFill>
          </w14:textFill>
        </w:rPr>
        <w:t>6</w:t>
      </w:r>
      <w:r>
        <w:rPr>
          <w:rFonts w:ascii="宋体" w:hAnsi="Times New Roman" w:cs="Times New Roman"/>
          <w:color w:val="000000" w:themeColor="text1"/>
          <w:kern w:val="0"/>
          <w:szCs w:val="20"/>
          <w14:textFill>
            <w14:solidFill>
              <w14:schemeClr w14:val="tx1"/>
            </w14:solidFill>
          </w14:textFill>
        </w:rPr>
        <w:t>.</w:t>
      </w:r>
      <w:r>
        <w:rPr>
          <w:rFonts w:hint="eastAsia" w:ascii="宋体" w:hAnsi="Times New Roman" w:cs="Times New Roman"/>
          <w:color w:val="000000" w:themeColor="text1"/>
          <w:kern w:val="0"/>
          <w:szCs w:val="20"/>
          <w14:textFill>
            <w14:solidFill>
              <w14:schemeClr w14:val="tx1"/>
            </w14:solidFill>
          </w14:textFill>
        </w:rPr>
        <w:t>5</w:t>
      </w:r>
      <w:r>
        <w:rPr>
          <w:rFonts w:ascii="宋体" w:hAnsi="Times New Roman" w:cs="Times New Roman"/>
          <w:color w:val="000000" w:themeColor="text1"/>
          <w:kern w:val="0"/>
          <w:szCs w:val="20"/>
          <w14:textFill>
            <w14:solidFill>
              <w14:schemeClr w14:val="tx1"/>
            </w14:solidFill>
          </w14:textFill>
        </w:rPr>
        <w:t xml:space="preserve"> 泳客服务专员应对泳客提出的意见或投诉，应详细记录并第一时间上报。</w:t>
      </w:r>
    </w:p>
    <w:p w14:paraId="0506538C">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w:t>
      </w:r>
      <w:r>
        <w:rPr>
          <w:rFonts w:ascii="宋体" w:hAnsi="Times New Roman" w:cs="Times New Roman"/>
          <w:color w:val="000000" w:themeColor="text1"/>
          <w:kern w:val="0"/>
          <w:szCs w:val="20"/>
          <w14:textFill>
            <w14:solidFill>
              <w14:schemeClr w14:val="tx1"/>
            </w14:solidFill>
          </w14:textFill>
        </w:rPr>
        <w:t>.</w:t>
      </w:r>
      <w:r>
        <w:rPr>
          <w:rFonts w:hint="eastAsia" w:ascii="宋体" w:hAnsi="Times New Roman" w:cs="Times New Roman"/>
          <w:color w:val="000000" w:themeColor="text1"/>
          <w:kern w:val="0"/>
          <w:szCs w:val="20"/>
          <w14:textFill>
            <w14:solidFill>
              <w14:schemeClr w14:val="tx1"/>
            </w14:solidFill>
          </w14:textFill>
        </w:rPr>
        <w:t>6</w:t>
      </w:r>
      <w:r>
        <w:rPr>
          <w:rFonts w:ascii="宋体" w:hAnsi="Times New Roman" w:cs="Times New Roman"/>
          <w:color w:val="000000" w:themeColor="text1"/>
          <w:kern w:val="0"/>
          <w:szCs w:val="20"/>
          <w14:textFill>
            <w14:solidFill>
              <w14:schemeClr w14:val="tx1"/>
            </w14:solidFill>
          </w14:textFill>
        </w:rPr>
        <w:t>.</w:t>
      </w:r>
      <w:r>
        <w:rPr>
          <w:rFonts w:hint="eastAsia" w:ascii="宋体" w:hAnsi="Times New Roman" w:cs="Times New Roman"/>
          <w:color w:val="000000" w:themeColor="text1"/>
          <w:kern w:val="0"/>
          <w:szCs w:val="20"/>
          <w14:textFill>
            <w14:solidFill>
              <w14:schemeClr w14:val="tx1"/>
            </w14:solidFill>
          </w14:textFill>
        </w:rPr>
        <w:t>6</w:t>
      </w:r>
      <w:r>
        <w:rPr>
          <w:rFonts w:ascii="宋体" w:hAnsi="Times New Roman" w:cs="Times New Roman"/>
          <w:color w:val="000000" w:themeColor="text1"/>
          <w:kern w:val="0"/>
          <w:szCs w:val="20"/>
          <w14:textFill>
            <w14:solidFill>
              <w14:schemeClr w14:val="tx1"/>
            </w14:solidFill>
          </w14:textFill>
        </w:rPr>
        <w:t xml:space="preserve"> 泳客服务专员应每年进行健康检查，取得从业人员健康证明后方可上岗。</w:t>
      </w:r>
    </w:p>
    <w:p w14:paraId="5EBFDB67">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8</w:t>
      </w:r>
      <w:r>
        <w:rPr>
          <w:rFonts w:ascii="宋体" w:hAnsi="Times New Roman" w:cs="Times New Roman"/>
          <w:color w:val="000000" w:themeColor="text1"/>
          <w:kern w:val="0"/>
          <w:szCs w:val="20"/>
          <w14:textFill>
            <w14:solidFill>
              <w14:schemeClr w14:val="tx1"/>
            </w14:solidFill>
          </w14:textFill>
        </w:rPr>
        <w:t>.</w:t>
      </w:r>
      <w:r>
        <w:rPr>
          <w:rFonts w:hint="eastAsia" w:ascii="宋体" w:hAnsi="Times New Roman" w:cs="Times New Roman"/>
          <w:color w:val="000000" w:themeColor="text1"/>
          <w:kern w:val="0"/>
          <w:szCs w:val="20"/>
          <w14:textFill>
            <w14:solidFill>
              <w14:schemeClr w14:val="tx1"/>
            </w14:solidFill>
          </w14:textFill>
        </w:rPr>
        <w:t>6</w:t>
      </w:r>
      <w:r>
        <w:rPr>
          <w:rFonts w:ascii="宋体" w:hAnsi="Times New Roman" w:cs="Times New Roman"/>
          <w:color w:val="000000" w:themeColor="text1"/>
          <w:kern w:val="0"/>
          <w:szCs w:val="20"/>
          <w14:textFill>
            <w14:solidFill>
              <w14:schemeClr w14:val="tx1"/>
            </w14:solidFill>
          </w14:textFill>
        </w:rPr>
        <w:t>.</w:t>
      </w:r>
      <w:r>
        <w:rPr>
          <w:rFonts w:hint="eastAsia" w:ascii="宋体" w:hAnsi="Times New Roman" w:cs="Times New Roman"/>
          <w:color w:val="000000" w:themeColor="text1"/>
          <w:kern w:val="0"/>
          <w:szCs w:val="20"/>
          <w14:textFill>
            <w14:solidFill>
              <w14:schemeClr w14:val="tx1"/>
            </w14:solidFill>
          </w14:textFill>
        </w:rPr>
        <w:t>7</w:t>
      </w:r>
      <w:r>
        <w:rPr>
          <w:rFonts w:ascii="宋体" w:hAnsi="Times New Roman" w:cs="Times New Roman"/>
          <w:color w:val="000000" w:themeColor="text1"/>
          <w:kern w:val="0"/>
          <w:szCs w:val="20"/>
          <w14:textFill>
            <w14:solidFill>
              <w14:schemeClr w14:val="tx1"/>
            </w14:solidFill>
          </w14:textFill>
        </w:rPr>
        <w:t xml:space="preserve"> 泳客服务专员不得利用职务之便谋取私利，如私自收费、违规办理会员卡等。</w:t>
      </w:r>
    </w:p>
    <w:p w14:paraId="0150EB71">
      <w:pPr>
        <w:pStyle w:val="2"/>
        <w:spacing w:before="300" w:after="240" w:line="680" w:lineRule="exact"/>
        <w:rPr>
          <w:rFonts w:ascii="黑体" w:hAnsi="Times New Roman" w:cs="Times New Roman"/>
          <w:bCs/>
          <w:color w:val="000000" w:themeColor="text1"/>
          <w:kern w:val="0"/>
          <w14:textFill>
            <w14:solidFill>
              <w14:schemeClr w14:val="tx1"/>
            </w14:solidFill>
          </w14:textFill>
        </w:rPr>
      </w:pPr>
      <w:bookmarkStart w:id="51" w:name="_Toc26058"/>
      <w:bookmarkStart w:id="52" w:name="_Toc31597"/>
      <w:r>
        <w:rPr>
          <w:rFonts w:hint="eastAsia" w:ascii="黑体" w:hAnsi="Times New Roman" w:cs="Times New Roman"/>
          <w:bCs/>
          <w:color w:val="000000" w:themeColor="text1"/>
          <w:kern w:val="0"/>
          <w14:textFill>
            <w14:solidFill>
              <w14:schemeClr w14:val="tx1"/>
            </w14:solidFill>
          </w14:textFill>
        </w:rPr>
        <w:t>9</w:t>
      </w:r>
      <w:r>
        <w:rPr>
          <w:rFonts w:hint="eastAsia" w:ascii="黑体" w:hAnsi="Times New Roman" w:cs="Times New Roman"/>
          <w:bCs/>
          <w:color w:val="000000" w:themeColor="text1"/>
          <w:kern w:val="0"/>
          <w:lang w:val="zh-CN"/>
          <w14:textFill>
            <w14:solidFill>
              <w14:schemeClr w14:val="tx1"/>
            </w14:solidFill>
          </w14:textFill>
        </w:rPr>
        <w:t xml:space="preserve"> 安全</w:t>
      </w:r>
      <w:r>
        <w:rPr>
          <w:rFonts w:hint="eastAsia" w:ascii="黑体" w:hAnsi="Times New Roman" w:cs="Times New Roman"/>
          <w:bCs/>
          <w:color w:val="000000" w:themeColor="text1"/>
          <w:kern w:val="0"/>
          <w14:textFill>
            <w14:solidFill>
              <w14:schemeClr w14:val="tx1"/>
            </w14:solidFill>
          </w14:textFill>
        </w:rPr>
        <w:t>保障</w:t>
      </w:r>
      <w:bookmarkEnd w:id="51"/>
      <w:bookmarkEnd w:id="52"/>
    </w:p>
    <w:p w14:paraId="18650C8B">
      <w:pPr>
        <w:outlineLvl w:val="1"/>
        <w:rPr>
          <w:rFonts w:hint="eastAsia" w:ascii="黑体" w:hAnsi="黑体" w:eastAsia="黑体" w:cs="黑体"/>
          <w:color w:val="000000" w:themeColor="text1"/>
          <w:kern w:val="0"/>
          <w14:textFill>
            <w14:solidFill>
              <w14:schemeClr w14:val="tx1"/>
            </w14:solidFill>
          </w14:textFill>
        </w:rPr>
      </w:pPr>
      <w:bookmarkStart w:id="53" w:name="_Toc13491"/>
      <w:bookmarkStart w:id="54" w:name="_Toc2294"/>
      <w:r>
        <w:rPr>
          <w:rFonts w:hint="eastAsia" w:ascii="黑体" w:hAnsi="黑体" w:eastAsia="黑体" w:cs="黑体"/>
          <w:color w:val="000000" w:themeColor="text1"/>
          <w:kern w:val="0"/>
          <w14:textFill>
            <w14:solidFill>
              <w14:schemeClr w14:val="tx1"/>
            </w14:solidFill>
          </w14:textFill>
        </w:rPr>
        <w:t>9.1 人员安全</w:t>
      </w:r>
      <w:bookmarkEnd w:id="53"/>
      <w:bookmarkEnd w:id="54"/>
    </w:p>
    <w:p w14:paraId="779EF6B4">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9.1.1</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发生溺水事故时，救生员应需在30秒内启动救援，5分钟内完成初步急救并拨打120。</w:t>
      </w:r>
    </w:p>
    <w:p w14:paraId="286B444D">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9.1.2</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救生器材应放置在30秒可达位置。</w:t>
      </w:r>
    </w:p>
    <w:p w14:paraId="3628053B">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9.1.3</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在高峰期时应布防巡边救生员，推行“双岗交叉巡视制。</w:t>
      </w:r>
    </w:p>
    <w:p w14:paraId="385D784F">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9.1.4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应定期检查救生器材，并保留检查记录，确保这些器材摆放在规定位置且均在有效期内。</w:t>
      </w:r>
    </w:p>
    <w:p w14:paraId="74DD3A4D">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9.1.5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应配备医务室，池区应配备AED、供氧设施等急救设备。</w:t>
      </w:r>
    </w:p>
    <w:p w14:paraId="66128060">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9.1.6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应在池区醒目位置设置配备救生浮标、救生圈、救生杆、救生绳、急救板等救生器材。</w:t>
      </w:r>
    </w:p>
    <w:p w14:paraId="6ED3CBFF">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9.1.7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应将救生员休息室设置在易观察到池区位置，休息室里应配置池区监控显示大屏。</w:t>
      </w:r>
    </w:p>
    <w:p w14:paraId="4E45EFC5">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9.1.8</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每天开放前应检查游泳池区、救生设施、消防设施及公共标识，及时发现隐患并处理</w:t>
      </w:r>
    </w:p>
    <w:p w14:paraId="6C0C3566">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9.1.9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可设置泳客急性病观察室，并配置降温药、创口贴、血压仪等药品与医用器材。</w:t>
      </w:r>
    </w:p>
    <w:p w14:paraId="2B698C48">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9.1.10</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应每月开展防溺水、触电、氯泄漏综合演练。</w:t>
      </w:r>
    </w:p>
    <w:p w14:paraId="0B37744F">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9.1.11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在发生突发事件时应立即根据应急预案采取对应抢救与急救措施，保护突发事故现场。</w:t>
      </w:r>
    </w:p>
    <w:p w14:paraId="6975BF7B">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9.1.12</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应引导游客在进行游泳活动前填写健康承诺卡。</w:t>
      </w:r>
    </w:p>
    <w:p w14:paraId="653FC825">
      <w:pPr>
        <w:outlineLvl w:val="1"/>
        <w:rPr>
          <w:rFonts w:hint="eastAsia" w:ascii="黑体" w:hAnsi="黑体" w:eastAsia="黑体" w:cs="黑体"/>
          <w:color w:val="000000" w:themeColor="text1"/>
          <w:kern w:val="0"/>
          <w14:textFill>
            <w14:solidFill>
              <w14:schemeClr w14:val="tx1"/>
            </w14:solidFill>
          </w14:textFill>
        </w:rPr>
      </w:pPr>
      <w:bookmarkStart w:id="55" w:name="_Toc23070"/>
      <w:bookmarkStart w:id="56" w:name="_Toc11273"/>
      <w:r>
        <w:rPr>
          <w:rFonts w:hint="eastAsia" w:ascii="黑体" w:hAnsi="黑体" w:eastAsia="黑体" w:cs="黑体"/>
          <w:color w:val="000000" w:themeColor="text1"/>
          <w:kern w:val="0"/>
          <w14:textFill>
            <w14:solidFill>
              <w14:schemeClr w14:val="tx1"/>
            </w14:solidFill>
          </w14:textFill>
        </w:rPr>
        <w:t>9.2 场所安全</w:t>
      </w:r>
      <w:bookmarkEnd w:id="55"/>
      <w:bookmarkEnd w:id="56"/>
    </w:p>
    <w:p w14:paraId="5AEE13F3">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9.2.1</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宜设施智慧化防溺水预警系统。</w:t>
      </w:r>
    </w:p>
    <w:p w14:paraId="7A802951">
      <w:pPr>
        <w:ind w:firstLine="630" w:firstLineChars="300"/>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a）精确识别“静止漂浮”“垂直下沉”等溺水特征动作。</w:t>
      </w:r>
    </w:p>
    <w:p w14:paraId="21BDF2AD">
      <w:pPr>
        <w:ind w:firstLine="630" w:firstLineChars="300"/>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b）识别溺水者后0.8秒内触发声光报警并定位坐标。</w:t>
      </w:r>
    </w:p>
    <w:p w14:paraId="0F13A035">
      <w:pPr>
        <w:ind w:firstLine="630" w:firstLineChars="300"/>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c）救生员佩戴“救生员智能手环”，预警振动提醒责任区域救生员。</w:t>
      </w:r>
    </w:p>
    <w:p w14:paraId="7EF5BE0F">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9.2.2</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每个</w:t>
      </w:r>
      <w:r>
        <w:rPr>
          <w:rFonts w:ascii="宋体" w:hAnsi="Times New Roman" w:cs="Times New Roman"/>
          <w:color w:val="000000" w:themeColor="text1"/>
          <w:kern w:val="0"/>
          <w:szCs w:val="20"/>
          <w14:textFill>
            <w14:solidFill>
              <w14:schemeClr w14:val="tx1"/>
            </w14:solidFill>
          </w14:textFill>
        </w:rPr>
        <w:t>救生台</w:t>
      </w:r>
      <w:r>
        <w:rPr>
          <w:rFonts w:hint="eastAsia" w:ascii="宋体" w:hAnsi="Times New Roman" w:cs="Times New Roman"/>
          <w:color w:val="000000" w:themeColor="text1"/>
          <w:kern w:val="0"/>
          <w:szCs w:val="20"/>
          <w14:textFill>
            <w14:solidFill>
              <w14:schemeClr w14:val="tx1"/>
            </w14:solidFill>
          </w14:textFill>
        </w:rPr>
        <w:t>应</w:t>
      </w:r>
      <w:r>
        <w:rPr>
          <w:rFonts w:ascii="宋体" w:hAnsi="Times New Roman" w:cs="Times New Roman"/>
          <w:color w:val="000000" w:themeColor="text1"/>
          <w:kern w:val="0"/>
          <w:szCs w:val="20"/>
          <w14:textFill>
            <w14:solidFill>
              <w14:schemeClr w14:val="tx1"/>
            </w14:solidFill>
          </w14:textFill>
        </w:rPr>
        <w:t>配救生圈、救生杆</w:t>
      </w:r>
      <w:r>
        <w:rPr>
          <w:rFonts w:hint="eastAsia" w:ascii="宋体" w:hAnsi="Times New Roman" w:cs="Times New Roman"/>
          <w:color w:val="000000" w:themeColor="text1"/>
          <w:kern w:val="0"/>
          <w:szCs w:val="20"/>
          <w14:textFill>
            <w14:solidFill>
              <w14:schemeClr w14:val="tx1"/>
            </w14:solidFill>
          </w14:textFill>
        </w:rPr>
        <w:t>等救生器材。</w:t>
      </w:r>
    </w:p>
    <w:p w14:paraId="3489371E">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9.2.3</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设施设备安全应</w:t>
      </w:r>
      <w:r>
        <w:rPr>
          <w:rFonts w:ascii="宋体" w:hAnsi="Times New Roman" w:cs="Times New Roman"/>
          <w:color w:val="000000" w:themeColor="text1"/>
          <w:kern w:val="0"/>
          <w:szCs w:val="20"/>
          <w14:textFill>
            <w14:solidFill>
              <w14:schemeClr w14:val="tx1"/>
            </w14:solidFill>
          </w14:textFill>
        </w:rPr>
        <w:t>每年检测一次，</w:t>
      </w:r>
      <w:r>
        <w:rPr>
          <w:rFonts w:hint="eastAsia" w:ascii="宋体" w:hAnsi="Times New Roman" w:cs="Times New Roman"/>
          <w:color w:val="000000" w:themeColor="text1"/>
          <w:kern w:val="0"/>
          <w:szCs w:val="20"/>
          <w14:textFill>
            <w14:solidFill>
              <w14:schemeClr w14:val="tx1"/>
            </w14:solidFill>
          </w14:textFill>
        </w:rPr>
        <w:t>设施设备安全</w:t>
      </w:r>
      <w:r>
        <w:rPr>
          <w:rFonts w:ascii="宋体" w:hAnsi="Times New Roman" w:cs="Times New Roman"/>
          <w:color w:val="000000" w:themeColor="text1"/>
          <w:kern w:val="0"/>
          <w:szCs w:val="20"/>
          <w14:textFill>
            <w14:solidFill>
              <w14:schemeClr w14:val="tx1"/>
            </w14:solidFill>
          </w14:textFill>
        </w:rPr>
        <w:t>要求台账记录附现场照片安全维护人签字，相关部门定时检查。</w:t>
      </w:r>
    </w:p>
    <w:p w14:paraId="0F144282">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9.2.4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应设有符合建设规范和消防规范的人员出入口和疏散通道，疏散通道应有明显标志，应保证疏散通道通畅无障碍。</w:t>
      </w:r>
    </w:p>
    <w:p w14:paraId="17482914">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9.2.5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易滑区域周边应采用圆弧收角，无尖角、无利器、无棱口突出。</w:t>
      </w:r>
    </w:p>
    <w:p w14:paraId="465CB26A">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9.2.6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地面防滑要求应符合GB 19079的要求。</w:t>
      </w:r>
    </w:p>
    <w:p w14:paraId="6D3577A7">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9.2.7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的供电插座回路必须配备漏电保护装置，使用符合安全标准的插座；在游泳池区域周边，严禁私自接驳电源插座、电线等。</w:t>
      </w:r>
    </w:p>
    <w:p w14:paraId="373C3821">
      <w:pPr>
        <w:pStyle w:val="2"/>
        <w:spacing w:before="300" w:after="240" w:line="680" w:lineRule="exact"/>
        <w:rPr>
          <w:rFonts w:ascii="黑体" w:hAnsi="Times New Roman" w:cs="Times New Roman"/>
          <w:bCs/>
          <w:color w:val="000000" w:themeColor="text1"/>
          <w:kern w:val="0"/>
          <w14:textFill>
            <w14:solidFill>
              <w14:schemeClr w14:val="tx1"/>
            </w14:solidFill>
          </w14:textFill>
        </w:rPr>
      </w:pPr>
      <w:bookmarkStart w:id="57" w:name="_Toc25465"/>
      <w:bookmarkStart w:id="58" w:name="_Toc28696"/>
      <w:r>
        <w:rPr>
          <w:rFonts w:hint="eastAsia" w:ascii="黑体" w:hAnsi="Times New Roman" w:cs="Times New Roman"/>
          <w:bCs/>
          <w:color w:val="000000" w:themeColor="text1"/>
          <w:kern w:val="0"/>
          <w14:textFill>
            <w14:solidFill>
              <w14:schemeClr w14:val="tx1"/>
            </w14:solidFill>
          </w14:textFill>
        </w:rPr>
        <w:t>10</w:t>
      </w:r>
      <w:r>
        <w:rPr>
          <w:rFonts w:hint="eastAsia" w:ascii="黑体" w:hAnsi="Times New Roman" w:cs="Times New Roman"/>
          <w:bCs/>
          <w:color w:val="000000" w:themeColor="text1"/>
          <w:kern w:val="0"/>
          <w:lang w:val="zh-CN"/>
          <w14:textFill>
            <w14:solidFill>
              <w14:schemeClr w14:val="tx1"/>
            </w14:solidFill>
          </w14:textFill>
        </w:rPr>
        <w:t xml:space="preserve"> </w:t>
      </w:r>
      <w:r>
        <w:rPr>
          <w:rFonts w:hint="eastAsia" w:ascii="黑体" w:hAnsi="Times New Roman" w:cs="Times New Roman"/>
          <w:bCs/>
          <w:color w:val="000000" w:themeColor="text1"/>
          <w:kern w:val="0"/>
          <w14:textFill>
            <w14:solidFill>
              <w14:schemeClr w14:val="tx1"/>
            </w14:solidFill>
          </w14:textFill>
        </w:rPr>
        <w:t>环境卫生</w:t>
      </w:r>
      <w:bookmarkEnd w:id="57"/>
      <w:bookmarkEnd w:id="58"/>
    </w:p>
    <w:p w14:paraId="1C422A93">
      <w:pPr>
        <w:outlineLvl w:val="1"/>
        <w:rPr>
          <w:rFonts w:hint="eastAsia" w:ascii="黑体" w:hAnsi="黑体" w:eastAsia="黑体" w:cs="黑体"/>
          <w:color w:val="000000" w:themeColor="text1"/>
          <w:kern w:val="0"/>
          <w14:textFill>
            <w14:solidFill>
              <w14:schemeClr w14:val="tx1"/>
            </w14:solidFill>
          </w14:textFill>
        </w:rPr>
      </w:pPr>
      <w:bookmarkStart w:id="59" w:name="_Toc9580"/>
      <w:bookmarkStart w:id="60" w:name="_Toc4127"/>
      <w:r>
        <w:rPr>
          <w:rFonts w:hint="eastAsia" w:ascii="黑体" w:hAnsi="黑体" w:eastAsia="黑体" w:cs="黑体"/>
          <w:color w:val="000000" w:themeColor="text1"/>
          <w:kern w:val="0"/>
          <w14:textFill>
            <w14:solidFill>
              <w14:schemeClr w14:val="tx1"/>
            </w14:solidFill>
          </w14:textFill>
        </w:rPr>
        <w:t>10.1 水质卫生</w:t>
      </w:r>
      <w:bookmarkEnd w:id="59"/>
      <w:bookmarkEnd w:id="60"/>
    </w:p>
    <w:p w14:paraId="3168020D">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10.1.1</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应确保泳池水质符合GB 37488的要求，同时应配备余氯、pH值、水温度计等水质检测设备，所用设备需经计量检定或校准。</w:t>
      </w:r>
    </w:p>
    <w:p w14:paraId="7E236C7C">
      <w:pPr>
        <w:rPr>
          <w:rFonts w:ascii="宋体" w:hAnsi="Times New Roman" w:cs="Times New Roman"/>
          <w:color w:val="000000" w:themeColor="text1"/>
          <w:kern w:val="0"/>
          <w:szCs w:val="20"/>
          <w14:textFill>
            <w14:solidFill>
              <w14:schemeClr w14:val="tx1"/>
            </w14:solidFill>
          </w14:textFill>
        </w:rPr>
      </w:pPr>
    </w:p>
    <w:p w14:paraId="3005C0FE">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10.1.2</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应采用水质实时在线监测与人工检测结合的方式。</w:t>
      </w:r>
    </w:p>
    <w:p w14:paraId="67C99222">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10.1.3</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宜委托第三方机构每月开展水质全项检测，结果向社会公开。</w:t>
      </w:r>
    </w:p>
    <w:p w14:paraId="3AF81598">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10.1.4</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应建立水质监测制度，定期对泳池水质进行监测，并记录监测结果。</w:t>
      </w:r>
    </w:p>
    <w:p w14:paraId="5A6129A1">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10.1.5</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应配置水处理设备房，并就近配置水质管理员专用休息室，休息室应具备独立排风系统，且具有独立性和可封闭性。</w:t>
      </w:r>
    </w:p>
    <w:p w14:paraId="5C86F548">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10.1.6</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应定期更换泳池水，泳池水每7天至少更换10%（采用逆流式循环）；游泳池水（包括儿童涉水池连续供给的新水）应保持游离余氯浓度为0.3～0.5毫克/升，并对泳池进行清洗和消毒，排水设施应设置安全防护罩。</w:t>
      </w:r>
    </w:p>
    <w:p w14:paraId="407CA54C">
      <w:pPr>
        <w:outlineLvl w:val="1"/>
        <w:rPr>
          <w:rFonts w:hint="eastAsia" w:ascii="黑体" w:hAnsi="黑体" w:eastAsia="黑体" w:cs="黑体"/>
          <w:color w:val="000000" w:themeColor="text1"/>
          <w:kern w:val="0"/>
          <w14:textFill>
            <w14:solidFill>
              <w14:schemeClr w14:val="tx1"/>
            </w14:solidFill>
          </w14:textFill>
        </w:rPr>
      </w:pPr>
      <w:bookmarkStart w:id="61" w:name="_Toc12923"/>
      <w:bookmarkStart w:id="62" w:name="_Toc16857"/>
      <w:r>
        <w:rPr>
          <w:rFonts w:hint="eastAsia" w:ascii="黑体" w:hAnsi="黑体" w:eastAsia="黑体" w:cs="黑体"/>
          <w:color w:val="000000" w:themeColor="text1"/>
          <w:kern w:val="0"/>
          <w14:textFill>
            <w14:solidFill>
              <w14:schemeClr w14:val="tx1"/>
            </w14:solidFill>
          </w14:textFill>
        </w:rPr>
        <w:t>10.2 场所卫生</w:t>
      </w:r>
      <w:bookmarkEnd w:id="61"/>
      <w:bookmarkEnd w:id="62"/>
    </w:p>
    <w:p w14:paraId="08DE1BCC">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10.2.1游泳池及其周边设施、环境需定期清洁消毒。开放期间，每天营业前和结束后，要及时进行清洁与消毒。</w:t>
      </w:r>
    </w:p>
    <w:p w14:paraId="4BDD03A7">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10.2.2室内</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应有通风设施,室内空气及环境卫生应符合 GB 19079的要求。</w:t>
      </w:r>
    </w:p>
    <w:p w14:paraId="78E1ED63">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10.2.3</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应设置独立药剂储藏间，并张贴“泳客请勿入内”标识。</w:t>
      </w:r>
    </w:p>
    <w:p w14:paraId="0E5CF95C">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10.2.4设有室外游泳区域的</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应定时进行卫生清理，保持水面干净整洁。</w:t>
      </w:r>
    </w:p>
    <w:p w14:paraId="1FD704C8">
      <w:pPr>
        <w:pStyle w:val="2"/>
        <w:spacing w:before="300" w:after="240" w:line="680" w:lineRule="exact"/>
        <w:rPr>
          <w:rFonts w:ascii="黑体" w:hAnsi="Times New Roman" w:cs="Times New Roman"/>
          <w:bCs/>
          <w:color w:val="000000" w:themeColor="text1"/>
          <w:kern w:val="0"/>
          <w14:textFill>
            <w14:solidFill>
              <w14:schemeClr w14:val="tx1"/>
            </w14:solidFill>
          </w14:textFill>
        </w:rPr>
      </w:pPr>
      <w:bookmarkStart w:id="63" w:name="_Toc4298"/>
      <w:bookmarkStart w:id="64" w:name="_Toc12018"/>
      <w:r>
        <w:rPr>
          <w:rFonts w:hint="eastAsia" w:ascii="黑体" w:hAnsi="Times New Roman" w:cs="Times New Roman"/>
          <w:bCs/>
          <w:color w:val="000000" w:themeColor="text1"/>
          <w:kern w:val="0"/>
          <w14:textFill>
            <w14:solidFill>
              <w14:schemeClr w14:val="tx1"/>
            </w14:solidFill>
          </w14:textFill>
        </w:rPr>
        <w:t>11 场所要求</w:t>
      </w:r>
      <w:bookmarkEnd w:id="63"/>
      <w:bookmarkEnd w:id="64"/>
    </w:p>
    <w:p w14:paraId="16DF35A4">
      <w:pPr>
        <w:outlineLvl w:val="1"/>
        <w:rPr>
          <w:rFonts w:hint="eastAsia" w:ascii="黑体" w:hAnsi="黑体" w:eastAsia="黑体" w:cs="黑体"/>
          <w:color w:val="000000" w:themeColor="text1"/>
          <w:kern w:val="0"/>
          <w14:textFill>
            <w14:solidFill>
              <w14:schemeClr w14:val="tx1"/>
            </w14:solidFill>
          </w14:textFill>
        </w:rPr>
      </w:pPr>
      <w:bookmarkStart w:id="65" w:name="_Toc27388"/>
      <w:bookmarkStart w:id="66" w:name="_Toc14746"/>
      <w:r>
        <w:rPr>
          <w:rFonts w:hint="eastAsia" w:ascii="黑体" w:hAnsi="黑体" w:eastAsia="黑体" w:cs="黑体"/>
          <w:color w:val="000000" w:themeColor="text1"/>
          <w:kern w:val="0"/>
          <w14:textFill>
            <w14:solidFill>
              <w14:schemeClr w14:val="tx1"/>
            </w14:solidFill>
          </w14:textFill>
        </w:rPr>
        <w:t>11.1池区</w:t>
      </w:r>
      <w:bookmarkEnd w:id="65"/>
      <w:bookmarkEnd w:id="66"/>
    </w:p>
    <w:p w14:paraId="0C1984E9">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11.1.1游泳池区人均面积应符合</w:t>
      </w:r>
      <w:r>
        <w:rPr>
          <w:rFonts w:hint="eastAsia" w:ascii="宋体" w:hAnsi="Times New Roman" w:cs="Times New Roman"/>
          <w:kern w:val="0"/>
          <w:szCs w:val="20"/>
        </w:rPr>
        <w:t>GB 37489.3要求。</w:t>
      </w:r>
    </w:p>
    <w:p w14:paraId="4A0C9830">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11.1.2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泳池区域应无视线盲区，池壁、池底应为白色、浅蓝色等浅色系，池底泳道线应为黑色。</w:t>
      </w:r>
    </w:p>
    <w:p w14:paraId="60375675">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11.1.3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易分设普通泳道和快速泳道。</w:t>
      </w:r>
    </w:p>
    <w:p w14:paraId="45FCAB5B">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11.1.4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的救生台设置应符合</w:t>
      </w:r>
      <w:r>
        <w:rPr>
          <w:rFonts w:hint="eastAsia" w:ascii="宋体" w:hAnsi="Times New Roman" w:cs="Times New Roman"/>
          <w:kern w:val="0"/>
          <w:szCs w:val="20"/>
        </w:rPr>
        <w:t>GB 19079.1要求。</w:t>
      </w:r>
    </w:p>
    <w:p w14:paraId="0946AEA2">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11</w:t>
      </w:r>
      <w:r>
        <w:rPr>
          <w:rFonts w:ascii="宋体" w:hAnsi="Times New Roman" w:cs="Times New Roman"/>
          <w:color w:val="000000" w:themeColor="text1"/>
          <w:kern w:val="0"/>
          <w:szCs w:val="20"/>
          <w14:textFill>
            <w14:solidFill>
              <w14:schemeClr w14:val="tx1"/>
            </w14:solidFill>
          </w14:textFill>
        </w:rPr>
        <w:t xml:space="preserve">.1.5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ascii="宋体" w:hAnsi="Times New Roman" w:cs="Times New Roman"/>
          <w:color w:val="000000" w:themeColor="text1"/>
          <w:kern w:val="0"/>
          <w:szCs w:val="20"/>
          <w14:textFill>
            <w14:solidFill>
              <w14:schemeClr w14:val="tx1"/>
            </w14:solidFill>
          </w14:textFill>
        </w:rPr>
        <w:t>池区内男女更衣区入口通道应分</w:t>
      </w:r>
      <w:r>
        <w:rPr>
          <w:rFonts w:hint="eastAsia" w:ascii="宋体" w:hAnsi="Times New Roman" w:cs="Times New Roman"/>
          <w:color w:val="000000" w:themeColor="text1"/>
          <w:kern w:val="0"/>
          <w:szCs w:val="20"/>
          <w14:textFill>
            <w14:solidFill>
              <w14:schemeClr w14:val="tx1"/>
            </w14:solidFill>
          </w14:textFill>
        </w:rPr>
        <w:t>开独立设施，保持合理间距。</w:t>
      </w:r>
    </w:p>
    <w:p w14:paraId="77A637E4">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11.1.6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泳池出入池扶手设置应符合GB 19079的要求。</w:t>
      </w:r>
    </w:p>
    <w:p w14:paraId="3EBB2B20">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11.1.7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应划分深水区、浅水区、潜水区物理隔离。</w:t>
      </w:r>
    </w:p>
    <w:p w14:paraId="2D7249DC">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11.1.8游泳池区灯光照明应符合</w:t>
      </w:r>
      <w:r>
        <w:rPr>
          <w:rFonts w:hint="eastAsia" w:ascii="宋体" w:hAnsi="Times New Roman" w:cs="Times New Roman"/>
          <w:kern w:val="0"/>
          <w:szCs w:val="20"/>
        </w:rPr>
        <w:t>JGJ 153.4要求。</w:t>
      </w:r>
    </w:p>
    <w:p w14:paraId="14885198">
      <w:pPr>
        <w:outlineLvl w:val="1"/>
        <w:rPr>
          <w:rFonts w:hint="eastAsia" w:ascii="黑体" w:hAnsi="黑体" w:eastAsia="黑体" w:cs="黑体"/>
          <w:color w:val="000000" w:themeColor="text1"/>
          <w:kern w:val="0"/>
          <w14:textFill>
            <w14:solidFill>
              <w14:schemeClr w14:val="tx1"/>
            </w14:solidFill>
          </w14:textFill>
        </w:rPr>
      </w:pPr>
      <w:bookmarkStart w:id="67" w:name="_Toc11335"/>
      <w:bookmarkStart w:id="68" w:name="_Toc22886"/>
      <w:r>
        <w:rPr>
          <w:rFonts w:hint="eastAsia" w:ascii="黑体" w:hAnsi="黑体" w:eastAsia="黑体" w:cs="黑体"/>
          <w:color w:val="000000" w:themeColor="text1"/>
          <w:kern w:val="0"/>
          <w14:textFill>
            <w14:solidFill>
              <w14:schemeClr w14:val="tx1"/>
            </w14:solidFill>
          </w14:textFill>
        </w:rPr>
        <w:t>11.2更衣、淋浴以及浸脚消毒池</w:t>
      </w:r>
      <w:bookmarkEnd w:id="67"/>
      <w:bookmarkEnd w:id="68"/>
    </w:p>
    <w:p w14:paraId="4CAEF16F">
      <w:pPr>
        <w:numPr>
          <w:ilvl w:val="255"/>
          <w:numId w:val="0"/>
        </w:num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11.2.1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更衣柜设施应符合</w:t>
      </w:r>
      <w:r>
        <w:rPr>
          <w:rFonts w:hint="eastAsia" w:ascii="宋体" w:hAnsi="Times New Roman" w:cs="Times New Roman"/>
          <w:kern w:val="0"/>
          <w:szCs w:val="20"/>
        </w:rPr>
        <w:t>GB 37489.3要求。</w:t>
      </w:r>
    </w:p>
    <w:p w14:paraId="6E711885">
      <w:pPr>
        <w:numPr>
          <w:ilvl w:val="255"/>
          <w:numId w:val="0"/>
        </w:num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11.2.2 淋浴室布局上应采取干湿分离的设计，并设置淋浴隔断。</w:t>
      </w:r>
    </w:p>
    <w:p w14:paraId="03C6A76C">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11.2.3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浸脚池应设置无障碍坡道，其深度与宽度应符合</w:t>
      </w:r>
      <w:r>
        <w:rPr>
          <w:rFonts w:hint="eastAsia" w:ascii="宋体" w:hAnsi="Times New Roman" w:cs="Times New Roman"/>
          <w:kern w:val="0"/>
          <w:szCs w:val="20"/>
        </w:rPr>
        <w:t>GB 37489.3要求。</w:t>
      </w:r>
    </w:p>
    <w:p w14:paraId="77118C82">
      <w:pPr>
        <w:rPr>
          <w:rFonts w:ascii="宋体" w:hAnsi="Times New Roman" w:cs="Times New Roman"/>
          <w:kern w:val="0"/>
          <w:szCs w:val="20"/>
        </w:rPr>
      </w:pPr>
      <w:r>
        <w:rPr>
          <w:rFonts w:hint="eastAsia" w:ascii="宋体" w:hAnsi="Times New Roman" w:cs="Times New Roman"/>
          <w:color w:val="000000" w:themeColor="text1"/>
          <w:kern w:val="0"/>
          <w:szCs w:val="20"/>
          <w14:textFill>
            <w14:solidFill>
              <w14:schemeClr w14:val="tx1"/>
            </w14:solidFill>
          </w14:textFill>
        </w:rPr>
        <w:t>11.2.4 淋浴室设置应符合</w:t>
      </w:r>
      <w:r>
        <w:rPr>
          <w:rFonts w:hint="eastAsia" w:ascii="宋体" w:hAnsi="Times New Roman" w:cs="Times New Roman"/>
          <w:kern w:val="0"/>
          <w:szCs w:val="20"/>
        </w:rPr>
        <w:t>GB 37489.3要求。</w:t>
      </w:r>
    </w:p>
    <w:p w14:paraId="774852DB">
      <w:pPr>
        <w:numPr>
          <w:ilvl w:val="255"/>
          <w:numId w:val="0"/>
        </w:numPr>
        <w:rPr>
          <w:rFonts w:ascii="宋体" w:hAnsi="Times New Roman" w:cs="Times New Roman"/>
          <w:kern w:val="0"/>
          <w:szCs w:val="20"/>
        </w:rPr>
      </w:pPr>
      <w:r>
        <w:rPr>
          <w:rFonts w:hint="eastAsia" w:ascii="宋体" w:hAnsi="Times New Roman" w:cs="Times New Roman"/>
          <w:color w:val="000000" w:themeColor="text1"/>
          <w:kern w:val="0"/>
          <w:szCs w:val="20"/>
          <w14:textFill>
            <w14:solidFill>
              <w14:schemeClr w14:val="tx1"/>
            </w14:solidFill>
          </w14:textFill>
        </w:rPr>
        <w:t xml:space="preserve">11.2.5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更衣柜之间的距离应保持合理的间距，不影响人员的走动。</w:t>
      </w:r>
    </w:p>
    <w:p w14:paraId="2C9F90AC">
      <w:pPr>
        <w:outlineLvl w:val="1"/>
        <w:rPr>
          <w:rFonts w:hint="eastAsia" w:ascii="黑体" w:hAnsi="黑体" w:eastAsia="黑体" w:cs="黑体"/>
          <w:color w:val="000000" w:themeColor="text1"/>
          <w:kern w:val="0"/>
          <w14:textFill>
            <w14:solidFill>
              <w14:schemeClr w14:val="tx1"/>
            </w14:solidFill>
          </w14:textFill>
        </w:rPr>
      </w:pPr>
      <w:bookmarkStart w:id="69" w:name="_Toc15084"/>
      <w:bookmarkStart w:id="70" w:name="_Toc18927"/>
      <w:r>
        <w:rPr>
          <w:rFonts w:hint="eastAsia" w:ascii="黑体" w:hAnsi="黑体" w:eastAsia="黑体" w:cs="黑体"/>
          <w:color w:val="000000" w:themeColor="text1"/>
          <w:kern w:val="0"/>
          <w14:textFill>
            <w14:solidFill>
              <w14:schemeClr w14:val="tx1"/>
            </w14:solidFill>
          </w14:textFill>
        </w:rPr>
        <w:t>11.3卫生间</w:t>
      </w:r>
      <w:bookmarkEnd w:id="69"/>
      <w:bookmarkEnd w:id="70"/>
    </w:p>
    <w:p w14:paraId="007DECBB">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11.3.1</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卫生间宜设施蹲便，排风系统、环境卫生应符合GB 19079的要求。</w:t>
      </w:r>
    </w:p>
    <w:p w14:paraId="79EF7807">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11.3.2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卫生间应设施独立洗手池、水龙头。</w:t>
      </w:r>
    </w:p>
    <w:p w14:paraId="72DCAA4A">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11.3.3</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应设施第三卫生间。</w:t>
      </w:r>
    </w:p>
    <w:p w14:paraId="167DC71B">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11.3.4</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应在池区与更衣领域区单独设施厕所。</w:t>
      </w:r>
    </w:p>
    <w:p w14:paraId="724C11C6">
      <w:pPr>
        <w:outlineLvl w:val="1"/>
        <w:rPr>
          <w:rFonts w:hint="eastAsia" w:ascii="黑体" w:hAnsi="黑体" w:eastAsia="黑体" w:cs="黑体"/>
          <w:color w:val="000000" w:themeColor="text1"/>
          <w:kern w:val="0"/>
          <w14:textFill>
            <w14:solidFill>
              <w14:schemeClr w14:val="tx1"/>
            </w14:solidFill>
          </w14:textFill>
        </w:rPr>
      </w:pPr>
      <w:bookmarkStart w:id="71" w:name="_Toc4877"/>
      <w:bookmarkStart w:id="72" w:name="_Toc6349"/>
      <w:r>
        <w:rPr>
          <w:rFonts w:hint="eastAsia" w:ascii="黑体" w:hAnsi="黑体" w:eastAsia="黑体" w:cs="黑体"/>
          <w:color w:val="000000" w:themeColor="text1"/>
          <w:kern w:val="0"/>
          <w14:textFill>
            <w14:solidFill>
              <w14:schemeClr w14:val="tx1"/>
            </w14:solidFill>
          </w14:textFill>
        </w:rPr>
        <w:t>11.4公共环境</w:t>
      </w:r>
      <w:bookmarkEnd w:id="71"/>
      <w:bookmarkEnd w:id="72"/>
    </w:p>
    <w:p w14:paraId="6B52D742">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11.4.1</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应设施与场所规模相匹配的停车区域，车辆停放整齐有序。</w:t>
      </w:r>
    </w:p>
    <w:p w14:paraId="6418E268">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11.4.2</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应确保全场馆通道无障碍通行，并在淋浴室、卫生间、浸脚消毒池、无障碍通道等处设置助力扶手。</w:t>
      </w:r>
    </w:p>
    <w:p w14:paraId="29B28B1F">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11.4.3</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应根据人流合理分布垃圾桶，垃圾桶周围保持整洁无异物。</w:t>
      </w:r>
    </w:p>
    <w:p w14:paraId="418FE7D9">
      <w:pPr>
        <w:pStyle w:val="2"/>
        <w:spacing w:before="300" w:after="240" w:line="680" w:lineRule="exact"/>
        <w:rPr>
          <w:bCs/>
          <w:color w:val="000000" w:themeColor="text1"/>
          <w14:textFill>
            <w14:solidFill>
              <w14:schemeClr w14:val="tx1"/>
            </w14:solidFill>
          </w14:textFill>
        </w:rPr>
      </w:pPr>
      <w:bookmarkStart w:id="73" w:name="_Toc5691"/>
      <w:bookmarkStart w:id="74" w:name="_Toc3935"/>
      <w:r>
        <w:rPr>
          <w:rFonts w:hint="eastAsia" w:ascii="黑体" w:hAnsi="Times New Roman" w:cs="Times New Roman"/>
          <w:bCs/>
          <w:color w:val="000000" w:themeColor="text1"/>
          <w:kern w:val="0"/>
          <w14:textFill>
            <w14:solidFill>
              <w14:schemeClr w14:val="tx1"/>
            </w14:solidFill>
          </w14:textFill>
        </w:rPr>
        <w:t>12 关怀服务</w:t>
      </w:r>
      <w:bookmarkEnd w:id="73"/>
      <w:bookmarkEnd w:id="74"/>
    </w:p>
    <w:p w14:paraId="48BE4387">
      <w:pPr>
        <w:outlineLvl w:val="1"/>
        <w:rPr>
          <w:rFonts w:hint="eastAsia" w:ascii="黑体" w:hAnsi="黑体" w:eastAsia="黑体" w:cs="黑体"/>
          <w:color w:val="000000" w:themeColor="text1"/>
          <w:kern w:val="0"/>
          <w14:textFill>
            <w14:solidFill>
              <w14:schemeClr w14:val="tx1"/>
            </w14:solidFill>
          </w14:textFill>
        </w:rPr>
      </w:pPr>
      <w:bookmarkStart w:id="75" w:name="_Toc12825"/>
      <w:bookmarkStart w:id="76" w:name="_Toc9452"/>
      <w:r>
        <w:rPr>
          <w:rFonts w:hint="eastAsia" w:ascii="黑体" w:hAnsi="黑体" w:eastAsia="黑体" w:cs="黑体"/>
          <w:color w:val="000000" w:themeColor="text1"/>
          <w:kern w:val="0"/>
          <w14:textFill>
            <w14:solidFill>
              <w14:schemeClr w14:val="tx1"/>
            </w14:solidFill>
          </w14:textFill>
        </w:rPr>
        <w:t>12.1设施关怀服务</w:t>
      </w:r>
      <w:bookmarkEnd w:id="75"/>
      <w:bookmarkEnd w:id="76"/>
    </w:p>
    <w:p w14:paraId="463167C3">
      <w:pPr>
        <w:outlineLvl w:val="2"/>
        <w:rPr>
          <w:rFonts w:ascii="宋体" w:hAnsi="Times New Roman" w:cs="Times New Roman"/>
          <w:color w:val="000000" w:themeColor="text1"/>
          <w:kern w:val="0"/>
          <w:szCs w:val="20"/>
          <w14:textFill>
            <w14:solidFill>
              <w14:schemeClr w14:val="tx1"/>
            </w14:solidFill>
          </w14:textFill>
        </w:rPr>
      </w:pPr>
      <w:bookmarkStart w:id="77" w:name="_Toc26319"/>
      <w:bookmarkStart w:id="78" w:name="_Toc16220"/>
      <w:r>
        <w:rPr>
          <w:rFonts w:hint="eastAsia" w:ascii="宋体" w:hAnsi="Times New Roman" w:cs="Times New Roman"/>
          <w:color w:val="000000" w:themeColor="text1"/>
          <w:kern w:val="0"/>
          <w:szCs w:val="20"/>
          <w14:textFill>
            <w14:solidFill>
              <w14:schemeClr w14:val="tx1"/>
            </w14:solidFill>
          </w14:textFill>
        </w:rPr>
        <w:t>12.1.1池区</w:t>
      </w:r>
      <w:bookmarkEnd w:id="77"/>
      <w:bookmarkEnd w:id="78"/>
    </w:p>
    <w:p w14:paraId="706675E2">
      <w:pPr>
        <w:ind w:left="840" w:leftChars="300" w:hanging="210" w:hangingChars="100"/>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a）</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池区可设置适合婴幼儿参加水中体验活动的专用浅水区（或戏水区），水深范围应在40-80cm之间，其中水深为40cm的区域应不小于总面积的30%</w:t>
      </w:r>
    </w:p>
    <w:p w14:paraId="25C55B56">
      <w:pPr>
        <w:ind w:left="840" w:leftChars="300" w:hanging="210" w:hangingChars="100"/>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b）9.2.9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池区可设置康复者、慢性病患者的水中行走健身道，水深不超过1.2m。</w:t>
      </w:r>
    </w:p>
    <w:p w14:paraId="1F4DAC04">
      <w:pPr>
        <w:ind w:left="840" w:leftChars="300" w:hanging="210" w:hangingChars="100"/>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c)大型公共</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可设特殊关怀泳道，专供特殊人群使用。</w:t>
      </w:r>
    </w:p>
    <w:p w14:paraId="01CCCAA8">
      <w:pPr>
        <w:outlineLvl w:val="2"/>
        <w:rPr>
          <w:rFonts w:ascii="宋体" w:hAnsi="Times New Roman" w:cs="Times New Roman"/>
          <w:color w:val="000000" w:themeColor="text1"/>
          <w:kern w:val="0"/>
          <w:szCs w:val="20"/>
          <w14:textFill>
            <w14:solidFill>
              <w14:schemeClr w14:val="tx1"/>
            </w14:solidFill>
          </w14:textFill>
        </w:rPr>
      </w:pPr>
      <w:bookmarkStart w:id="79" w:name="_Toc8558"/>
      <w:bookmarkStart w:id="80" w:name="_Toc12022"/>
      <w:r>
        <w:rPr>
          <w:rFonts w:hint="eastAsia" w:ascii="宋体" w:hAnsi="Times New Roman" w:cs="Times New Roman"/>
          <w:color w:val="000000" w:themeColor="text1"/>
          <w:kern w:val="0"/>
          <w:szCs w:val="20"/>
          <w14:textFill>
            <w14:solidFill>
              <w14:schemeClr w14:val="tx1"/>
            </w14:solidFill>
          </w14:textFill>
        </w:rPr>
        <w:t>12.1.2更衣、淋浴以及浸脚消毒池</w:t>
      </w:r>
      <w:bookmarkEnd w:id="79"/>
      <w:bookmarkEnd w:id="80"/>
    </w:p>
    <w:p w14:paraId="28874129">
      <w:pPr>
        <w:ind w:left="840" w:leftChars="300" w:hanging="210" w:hangingChars="100"/>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a）</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可提供亲子更衣间（异性长幼更衣间）和第三更衣间。更衣间区分母子、父女分设，使用这类更衣间的儿童身高不得超过1.2m，更衣区、淋浴区均应设置门帘或隔断。</w:t>
      </w:r>
    </w:p>
    <w:p w14:paraId="67DB893A">
      <w:pPr>
        <w:ind w:left="840" w:leftChars="300" w:hanging="210" w:hangingChars="100"/>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b）</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可设置面向青少年儿童和老年人的助浴区，青少年儿童淋浴应具有温度调节限定阀，老年人助浴区应具有防滑座椅和防滑扶手。</w:t>
      </w:r>
    </w:p>
    <w:p w14:paraId="6C2C63EA">
      <w:pPr>
        <w:ind w:firstLine="630" w:firstLineChars="300"/>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c）</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更衣区域应提供非人脸识别等泄露隐私开锁式储物柜。</w:t>
      </w:r>
    </w:p>
    <w:p w14:paraId="7E01ECC8">
      <w:pPr>
        <w:ind w:firstLine="630" w:firstLineChars="300"/>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d）</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更衣区应提供吹风机等便民设施。</w:t>
      </w:r>
    </w:p>
    <w:p w14:paraId="2AE5C0B3">
      <w:pPr>
        <w:outlineLvl w:val="2"/>
        <w:rPr>
          <w:rFonts w:ascii="宋体" w:hAnsi="Times New Roman" w:cs="Times New Roman"/>
          <w:color w:val="000000" w:themeColor="text1"/>
          <w:kern w:val="0"/>
          <w:szCs w:val="20"/>
          <w14:textFill>
            <w14:solidFill>
              <w14:schemeClr w14:val="tx1"/>
            </w14:solidFill>
          </w14:textFill>
        </w:rPr>
      </w:pPr>
      <w:bookmarkStart w:id="81" w:name="_Toc11288"/>
      <w:bookmarkStart w:id="82" w:name="_Toc6400"/>
      <w:r>
        <w:rPr>
          <w:rFonts w:hint="eastAsia" w:ascii="宋体" w:hAnsi="Times New Roman" w:cs="Times New Roman"/>
          <w:color w:val="000000" w:themeColor="text1"/>
          <w:kern w:val="0"/>
          <w:szCs w:val="20"/>
          <w14:textFill>
            <w14:solidFill>
              <w14:schemeClr w14:val="tx1"/>
            </w14:solidFill>
          </w14:textFill>
        </w:rPr>
        <w:t>12.1.3卫生间</w:t>
      </w:r>
      <w:bookmarkEnd w:id="81"/>
      <w:bookmarkEnd w:id="82"/>
    </w:p>
    <w:p w14:paraId="4B1E593C">
      <w:pPr>
        <w:ind w:firstLine="630" w:firstLineChars="300"/>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a）</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宜设置亲子卫生间等特殊人群卫生间。</w:t>
      </w:r>
    </w:p>
    <w:p w14:paraId="66523434">
      <w:pPr>
        <w:ind w:left="840" w:leftChars="300" w:hanging="210" w:hangingChars="100"/>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b）</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卫生间内应有适量的坐便器。</w:t>
      </w:r>
    </w:p>
    <w:p w14:paraId="7AA98DD2">
      <w:pPr>
        <w:ind w:left="840" w:leftChars="300" w:hanging="210" w:hangingChars="100"/>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c）</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易滑区域应设施扶手，包括但不限于：卫生间、淋浴区。</w:t>
      </w:r>
    </w:p>
    <w:p w14:paraId="55B2B6CF">
      <w:pPr>
        <w:ind w:firstLine="630" w:firstLineChars="300"/>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c）</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卫生间宜设置卫生纸巾自动售货机。</w:t>
      </w:r>
    </w:p>
    <w:p w14:paraId="441C176A">
      <w:pPr>
        <w:outlineLvl w:val="2"/>
        <w:rPr>
          <w:rFonts w:ascii="宋体" w:hAnsi="Times New Roman" w:cs="Times New Roman"/>
          <w:color w:val="000000" w:themeColor="text1"/>
          <w:kern w:val="0"/>
          <w:szCs w:val="20"/>
          <w14:textFill>
            <w14:solidFill>
              <w14:schemeClr w14:val="tx1"/>
            </w14:solidFill>
          </w14:textFill>
        </w:rPr>
      </w:pPr>
      <w:bookmarkStart w:id="83" w:name="_Toc30417"/>
      <w:bookmarkStart w:id="84" w:name="_Toc26352"/>
      <w:r>
        <w:rPr>
          <w:rFonts w:hint="eastAsia" w:ascii="宋体" w:hAnsi="Times New Roman" w:cs="Times New Roman"/>
          <w:color w:val="000000" w:themeColor="text1"/>
          <w:kern w:val="0"/>
          <w:szCs w:val="20"/>
          <w14:textFill>
            <w14:solidFill>
              <w14:schemeClr w14:val="tx1"/>
            </w14:solidFill>
          </w14:textFill>
        </w:rPr>
        <w:t>12.1.4公共环境</w:t>
      </w:r>
      <w:bookmarkEnd w:id="83"/>
      <w:bookmarkEnd w:id="84"/>
    </w:p>
    <w:p w14:paraId="04BB0CC9">
      <w:pPr>
        <w:ind w:left="840" w:leftChars="300" w:hanging="210" w:hangingChars="100"/>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a）</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宜设置舒适的休息区域，提供独立卫生间、座椅、母婴室等休息区设施。</w:t>
      </w:r>
    </w:p>
    <w:p w14:paraId="16E6353E">
      <w:pPr>
        <w:ind w:left="840" w:leftChars="300" w:hanging="210" w:hangingChars="100"/>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b)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公共停车区域宜提供充电桩等便民设施。</w:t>
      </w:r>
    </w:p>
    <w:p w14:paraId="1895442C">
      <w:pPr>
        <w:rPr>
          <w:rFonts w:hint="eastAsia" w:ascii="黑体" w:hAnsi="黑体" w:eastAsia="黑体" w:cs="黑体"/>
          <w:color w:val="000000" w:themeColor="text1"/>
          <w:kern w:val="0"/>
          <w14:textFill>
            <w14:solidFill>
              <w14:schemeClr w14:val="tx1"/>
            </w14:solidFill>
          </w14:textFill>
        </w:rPr>
      </w:pPr>
    </w:p>
    <w:p w14:paraId="31650BC0">
      <w:pPr>
        <w:outlineLvl w:val="1"/>
        <w:rPr>
          <w:rFonts w:hint="eastAsia" w:ascii="黑体" w:hAnsi="黑体" w:eastAsia="黑体" w:cs="黑体"/>
          <w:color w:val="000000" w:themeColor="text1"/>
          <w:kern w:val="0"/>
          <w14:textFill>
            <w14:solidFill>
              <w14:schemeClr w14:val="tx1"/>
            </w14:solidFill>
          </w14:textFill>
        </w:rPr>
      </w:pPr>
      <w:bookmarkStart w:id="85" w:name="_Toc7803"/>
      <w:bookmarkStart w:id="86" w:name="_Toc7773"/>
      <w:r>
        <w:rPr>
          <w:rFonts w:hint="eastAsia" w:ascii="黑体" w:hAnsi="黑体" w:eastAsia="黑体" w:cs="黑体"/>
          <w:color w:val="000000" w:themeColor="text1"/>
          <w:kern w:val="0"/>
          <w14:textFill>
            <w14:solidFill>
              <w14:schemeClr w14:val="tx1"/>
            </w14:solidFill>
          </w14:textFill>
        </w:rPr>
        <w:t>12.2人员关怀服务</w:t>
      </w:r>
      <w:bookmarkEnd w:id="85"/>
      <w:bookmarkEnd w:id="86"/>
    </w:p>
    <w:p w14:paraId="0C808E55">
      <w:pPr>
        <w:rPr>
          <w:rFonts w:ascii="宋体" w:hAnsi="Times New Roman" w:cs="Times New Roman"/>
          <w:color w:val="000000" w:themeColor="text1"/>
          <w:kern w:val="0"/>
          <w:szCs w:val="20"/>
          <w:lang w:bidi="ar"/>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12.2.1</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服务人员应热情为泳客提供引导服务，积极帮泳客解决问题。</w:t>
      </w:r>
    </w:p>
    <w:p w14:paraId="3AE11497">
      <w:pPr>
        <w:rPr>
          <w:rFonts w:ascii="宋体" w:hAnsi="Times New Roman" w:cs="Times New Roman"/>
          <w:color w:val="000000" w:themeColor="text1"/>
          <w:kern w:val="0"/>
          <w:szCs w:val="20"/>
          <w:lang w:bidi="ar"/>
          <w14:textFill>
            <w14:solidFill>
              <w14:schemeClr w14:val="tx1"/>
            </w14:solidFill>
          </w14:textFill>
        </w:rPr>
      </w:pPr>
      <w:r>
        <w:rPr>
          <w:rFonts w:hint="eastAsia" w:ascii="宋体" w:hAnsi="Times New Roman" w:cs="Times New Roman"/>
          <w:color w:val="000000" w:themeColor="text1"/>
          <w:kern w:val="0"/>
          <w:szCs w:val="20"/>
          <w:lang w:bidi="ar"/>
          <w14:textFill>
            <w14:solidFill>
              <w14:schemeClr w14:val="tx1"/>
            </w14:solidFill>
          </w14:textFill>
        </w:rPr>
        <w:t>12.2.2</w:t>
      </w:r>
      <w:r>
        <w:rPr>
          <w:rFonts w:hint="eastAsia" w:ascii="宋体" w:hAnsi="Times New Roman" w:cs="Times New Roman"/>
          <w:color w:val="000000" w:themeColor="text1"/>
          <w:kern w:val="0"/>
          <w:szCs w:val="20"/>
          <w:lang w:eastAsia="zh-CN" w:bidi="ar"/>
          <w14:textFill>
            <w14:solidFill>
              <w14:schemeClr w14:val="tx1"/>
            </w14:solidFill>
          </w14:textFill>
        </w:rPr>
        <w:t>游泳池（馆）</w:t>
      </w:r>
      <w:r>
        <w:rPr>
          <w:rFonts w:hint="eastAsia" w:ascii="宋体" w:hAnsi="Times New Roman" w:cs="Times New Roman"/>
          <w:color w:val="000000" w:themeColor="text1"/>
          <w:kern w:val="0"/>
          <w:szCs w:val="20"/>
          <w:lang w:bidi="ar"/>
          <w14:textFill>
            <w14:solidFill>
              <w14:schemeClr w14:val="tx1"/>
            </w14:solidFill>
          </w14:textFill>
        </w:rPr>
        <w:t>前厅区域宜提供网上预约、电话预约等多种途径预约购票。</w:t>
      </w:r>
    </w:p>
    <w:p w14:paraId="67DFCA28">
      <w:pPr>
        <w:rPr>
          <w:rFonts w:ascii="宋体" w:hAnsi="Times New Roman" w:cs="Times New Roman"/>
          <w:color w:val="000000" w:themeColor="text1"/>
          <w:kern w:val="0"/>
          <w:szCs w:val="20"/>
          <w:lang w:bidi="ar"/>
          <w14:textFill>
            <w14:solidFill>
              <w14:schemeClr w14:val="tx1"/>
            </w14:solidFill>
          </w14:textFill>
        </w:rPr>
      </w:pPr>
      <w:r>
        <w:rPr>
          <w:rFonts w:hint="eastAsia" w:ascii="宋体" w:hAnsi="Times New Roman" w:cs="Times New Roman"/>
          <w:color w:val="000000" w:themeColor="text1"/>
          <w:kern w:val="0"/>
          <w:szCs w:val="20"/>
          <w:lang w:bidi="ar"/>
          <w14:textFill>
            <w14:solidFill>
              <w14:schemeClr w14:val="tx1"/>
            </w14:solidFill>
          </w14:textFill>
        </w:rPr>
        <w:t>12.2.3</w:t>
      </w:r>
      <w:r>
        <w:rPr>
          <w:rFonts w:hint="eastAsia" w:ascii="宋体" w:hAnsi="Times New Roman" w:cs="Times New Roman"/>
          <w:color w:val="000000" w:themeColor="text1"/>
          <w:kern w:val="0"/>
          <w:szCs w:val="20"/>
          <w:lang w:eastAsia="zh-CN" w:bidi="ar"/>
          <w14:textFill>
            <w14:solidFill>
              <w14:schemeClr w14:val="tx1"/>
            </w14:solidFill>
          </w14:textFill>
        </w:rPr>
        <w:t>游泳池（馆）</w:t>
      </w:r>
      <w:r>
        <w:rPr>
          <w:rFonts w:hint="eastAsia" w:ascii="宋体" w:hAnsi="Times New Roman" w:cs="Times New Roman"/>
          <w:color w:val="000000" w:themeColor="text1"/>
          <w:kern w:val="0"/>
          <w:szCs w:val="20"/>
          <w:lang w:bidi="ar"/>
          <w14:textFill>
            <w14:solidFill>
              <w14:schemeClr w14:val="tx1"/>
            </w14:solidFill>
          </w14:textFill>
        </w:rPr>
        <w:t>宜通过微信公众号、智慧服务平台线上实时公布场所客流状况。</w:t>
      </w:r>
    </w:p>
    <w:p w14:paraId="0F5B508D">
      <w:pPr>
        <w:rPr>
          <w:rFonts w:ascii="宋体" w:hAnsi="Times New Roman" w:cs="Times New Roman"/>
          <w:color w:val="000000" w:themeColor="text1"/>
          <w:kern w:val="0"/>
          <w:szCs w:val="20"/>
          <w:lang w:bidi="ar"/>
          <w14:textFill>
            <w14:solidFill>
              <w14:schemeClr w14:val="tx1"/>
            </w14:solidFill>
          </w14:textFill>
        </w:rPr>
      </w:pPr>
      <w:r>
        <w:rPr>
          <w:rFonts w:hint="eastAsia" w:ascii="宋体" w:hAnsi="Times New Roman" w:cs="Times New Roman"/>
          <w:color w:val="000000" w:themeColor="text1"/>
          <w:kern w:val="0"/>
          <w:szCs w:val="20"/>
          <w:lang w:bidi="ar"/>
          <w14:textFill>
            <w14:solidFill>
              <w14:schemeClr w14:val="tx1"/>
            </w14:solidFill>
          </w14:textFill>
        </w:rPr>
        <w:t>12.2.4</w:t>
      </w:r>
      <w:r>
        <w:rPr>
          <w:rFonts w:hint="eastAsia" w:ascii="宋体" w:hAnsi="Times New Roman" w:cs="Times New Roman"/>
          <w:color w:val="000000" w:themeColor="text1"/>
          <w:kern w:val="0"/>
          <w:szCs w:val="20"/>
          <w:lang w:eastAsia="zh-CN" w:bidi="ar"/>
          <w14:textFill>
            <w14:solidFill>
              <w14:schemeClr w14:val="tx1"/>
            </w14:solidFill>
          </w14:textFill>
        </w:rPr>
        <w:t>游泳池（馆）</w:t>
      </w:r>
      <w:r>
        <w:rPr>
          <w:rFonts w:hint="eastAsia" w:ascii="宋体" w:hAnsi="Times New Roman" w:cs="Times New Roman"/>
          <w:color w:val="000000" w:themeColor="text1"/>
          <w:kern w:val="0"/>
          <w:szCs w:val="20"/>
          <w:lang w:bidi="ar"/>
          <w14:textFill>
            <w14:solidFill>
              <w14:schemeClr w14:val="tx1"/>
            </w14:solidFill>
          </w14:textFill>
        </w:rPr>
        <w:t>前厅区域宜配有自助办票系统，同时设置人工协调办票。</w:t>
      </w:r>
    </w:p>
    <w:p w14:paraId="3D2DF9E7">
      <w:pPr>
        <w:rPr>
          <w:rFonts w:ascii="宋体" w:hAnsi="Times New Roman" w:cs="Times New Roman"/>
          <w:color w:val="000000" w:themeColor="text1"/>
          <w:kern w:val="0"/>
          <w:szCs w:val="20"/>
          <w:lang w:bidi="ar"/>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12.2.5</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应严格保护泳客个人信息，未经允许不得公开或用于其他途径。</w:t>
      </w:r>
    </w:p>
    <w:p w14:paraId="27D8F41A">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lang w:bidi="ar"/>
          <w14:textFill>
            <w14:solidFill>
              <w14:schemeClr w14:val="tx1"/>
            </w14:solidFill>
          </w14:textFill>
        </w:rPr>
        <w:t>12.2.6</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前厅区域宜应向老年人进行泳前身体状况评估服务，包括但不仅限于血压检查、心率检测等服务。</w:t>
      </w:r>
    </w:p>
    <w:p w14:paraId="49195379">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lang w:bidi="ar"/>
          <w14:textFill>
            <w14:solidFill>
              <w14:schemeClr w14:val="tx1"/>
            </w14:solidFill>
          </w14:textFill>
        </w:rPr>
        <w:t>12.2.7</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前厅区域应核查泳客健康承诺卡。</w:t>
      </w:r>
    </w:p>
    <w:p w14:paraId="6BA4347A">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lang w:bidi="ar"/>
          <w14:textFill>
            <w14:solidFill>
              <w14:schemeClr w14:val="tx1"/>
            </w14:solidFill>
          </w14:textFill>
        </w:rPr>
        <w:t>12.2.8</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前厅宜为泳客提供饮用水、针线包、药品等便民设施。</w:t>
      </w:r>
    </w:p>
    <w:p w14:paraId="157E1F43">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12.2.9</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应向泳客提供实时泳池人流、水质、天气状况等现场实时信息。</w:t>
      </w:r>
    </w:p>
    <w:p w14:paraId="22821965">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12.2.10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宜应向游客提供游泳培训咨询服务。</w:t>
      </w:r>
    </w:p>
    <w:p w14:paraId="7414F92D">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12.2.11</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宜向泳客出售提供泳具、洗护用品。</w:t>
      </w:r>
    </w:p>
    <w:p w14:paraId="63A82A1B">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12.2.12</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应在前厅区域设置建议箱。</w:t>
      </w:r>
    </w:p>
    <w:p w14:paraId="45644A44">
      <w:pPr>
        <w:pStyle w:val="2"/>
        <w:spacing w:before="300" w:after="240" w:line="680" w:lineRule="exact"/>
        <w:rPr>
          <w:rFonts w:ascii="黑体" w:hAnsi="Times New Roman" w:cs="Times New Roman"/>
          <w:bCs/>
          <w:color w:val="000000" w:themeColor="text1"/>
          <w:kern w:val="0"/>
          <w14:textFill>
            <w14:solidFill>
              <w14:schemeClr w14:val="tx1"/>
            </w14:solidFill>
          </w14:textFill>
        </w:rPr>
      </w:pPr>
      <w:bookmarkStart w:id="87" w:name="_Toc5835"/>
      <w:bookmarkStart w:id="88" w:name="_Toc25961"/>
      <w:r>
        <w:rPr>
          <w:rFonts w:hint="eastAsia" w:ascii="黑体" w:hAnsi="Times New Roman" w:cs="Times New Roman"/>
          <w:bCs/>
          <w:color w:val="000000" w:themeColor="text1"/>
          <w:kern w:val="0"/>
          <w14:textFill>
            <w14:solidFill>
              <w14:schemeClr w14:val="tx1"/>
            </w14:solidFill>
          </w14:textFill>
        </w:rPr>
        <w:t>13 服务</w:t>
      </w:r>
      <w:bookmarkEnd w:id="87"/>
      <w:r>
        <w:rPr>
          <w:rFonts w:hint="eastAsia" w:ascii="黑体" w:hAnsi="Times New Roman" w:cs="Times New Roman"/>
          <w:bCs/>
          <w:color w:val="000000" w:themeColor="text1"/>
          <w:kern w:val="0"/>
          <w14:textFill>
            <w14:solidFill>
              <w14:schemeClr w14:val="tx1"/>
            </w14:solidFill>
          </w14:textFill>
        </w:rPr>
        <w:t>监督</w:t>
      </w:r>
      <w:bookmarkEnd w:id="88"/>
    </w:p>
    <w:p w14:paraId="3381E13B">
      <w:pPr>
        <w:outlineLvl w:val="1"/>
        <w:rPr>
          <w:rFonts w:ascii="宋体" w:hAnsi="Times New Roman" w:cs="Times New Roman"/>
          <w:color w:val="000000" w:themeColor="text1"/>
          <w:kern w:val="0"/>
          <w:szCs w:val="20"/>
          <w14:textFill>
            <w14:solidFill>
              <w14:schemeClr w14:val="tx1"/>
            </w14:solidFill>
          </w14:textFill>
        </w:rPr>
      </w:pPr>
      <w:bookmarkStart w:id="89" w:name="_Toc5773"/>
      <w:bookmarkStart w:id="90" w:name="_Toc2574"/>
      <w:r>
        <w:rPr>
          <w:rFonts w:hint="eastAsia" w:ascii="黑体" w:hAnsi="黑体" w:eastAsia="黑体" w:cs="黑体"/>
          <w:color w:val="000000" w:themeColor="text1"/>
          <w:kern w:val="0"/>
          <w14:textFill>
            <w14:solidFill>
              <w14:schemeClr w14:val="tx1"/>
            </w14:solidFill>
          </w14:textFill>
        </w:rPr>
        <w:t>13.1游客反馈</w:t>
      </w:r>
      <w:bookmarkEnd w:id="89"/>
      <w:bookmarkEnd w:id="90"/>
    </w:p>
    <w:p w14:paraId="18AA55B3">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13.1.1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应向泳客提供现场反馈、线上反馈、电话反馈等多种反馈渠道。</w:t>
      </w:r>
    </w:p>
    <w:p w14:paraId="59A66F85">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13.1.2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应指定专人负责反馈信息的收集、整理和跟进，确保在24小时内给予初步反馈。</w:t>
      </w:r>
    </w:p>
    <w:p w14:paraId="611123B2">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13.1.3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应定期统计反馈数据，分析常见问题和改进方向，定期发布服务改进报告，向泳客展示反馈处理成果及优化进展。</w:t>
      </w:r>
    </w:p>
    <w:p w14:paraId="69935075">
      <w:pPr>
        <w:outlineLvl w:val="1"/>
        <w:rPr>
          <w:rFonts w:hint="eastAsia" w:ascii="黑体" w:hAnsi="黑体" w:eastAsia="黑体" w:cs="黑体"/>
          <w:color w:val="000000" w:themeColor="text1"/>
          <w:kern w:val="0"/>
          <w14:textFill>
            <w14:solidFill>
              <w14:schemeClr w14:val="tx1"/>
            </w14:solidFill>
          </w14:textFill>
        </w:rPr>
      </w:pPr>
      <w:bookmarkStart w:id="91" w:name="_Toc29262"/>
      <w:bookmarkStart w:id="92" w:name="_Toc12431"/>
      <w:r>
        <w:rPr>
          <w:rFonts w:hint="eastAsia" w:ascii="黑体" w:hAnsi="黑体" w:eastAsia="黑体" w:cs="黑体"/>
          <w:color w:val="000000" w:themeColor="text1"/>
          <w:kern w:val="0"/>
          <w14:textFill>
            <w14:solidFill>
              <w14:schemeClr w14:val="tx1"/>
            </w14:solidFill>
          </w14:textFill>
        </w:rPr>
        <w:t>13.2社会监督</w:t>
      </w:r>
      <w:bookmarkEnd w:id="91"/>
      <w:bookmarkEnd w:id="92"/>
    </w:p>
    <w:p w14:paraId="53828ED1">
      <w:pPr>
        <w:pStyle w:val="10"/>
        <w:spacing w:before="0" w:beforeAutospacing="0" w:after="0" w:afterAutospacing="0"/>
        <w:rPr>
          <w:rFonts w:hAnsi="Times New Roman" w:cs="Times New Roman"/>
          <w:color w:val="000000" w:themeColor="text1"/>
          <w:szCs w:val="20"/>
          <w14:textFill>
            <w14:solidFill>
              <w14:schemeClr w14:val="tx1"/>
            </w14:solidFill>
          </w14:textFill>
        </w:rPr>
      </w:pPr>
      <w:r>
        <w:rPr>
          <w:rFonts w:hint="eastAsia" w:hAnsiTheme="minorHAnsi"/>
          <w:color w:val="000000" w:themeColor="text1"/>
          <w:sz w:val="21"/>
          <w:szCs w:val="21"/>
          <w14:textFill>
            <w14:solidFill>
              <w14:schemeClr w14:val="tx1"/>
            </w14:solidFill>
          </w14:textFill>
        </w:rPr>
        <w:t>13.2.1</w:t>
      </w:r>
      <w:r>
        <w:rPr>
          <w:rFonts w:hint="eastAsia" w:hAnsiTheme="minorHAnsi"/>
          <w:color w:val="000000" w:themeColor="text1"/>
          <w:sz w:val="21"/>
          <w:szCs w:val="21"/>
          <w:lang w:eastAsia="zh-CN"/>
          <w14:textFill>
            <w14:solidFill>
              <w14:schemeClr w14:val="tx1"/>
            </w14:solidFill>
          </w14:textFill>
        </w:rPr>
        <w:t>游泳池（馆）</w:t>
      </w:r>
      <w:r>
        <w:rPr>
          <w:rFonts w:hint="eastAsia" w:hAnsiTheme="minorHAnsi"/>
          <w:color w:val="000000" w:themeColor="text1"/>
          <w:sz w:val="21"/>
          <w:szCs w:val="21"/>
          <w14:textFill>
            <w14:solidFill>
              <w14:schemeClr w14:val="tx1"/>
            </w14:solidFill>
          </w14:textFill>
        </w:rPr>
        <w:t>应建立“监控录像快速调取机制”，出现如水质波动、特定传染性疾病防控、恶意投诉或纠纷、保险理赔困难、突发事件舆情压力时以应对恶意投诉。</w:t>
      </w:r>
    </w:p>
    <w:p w14:paraId="52ADBA7F">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 xml:space="preserve">13.2.2 </w:t>
      </w:r>
      <w:r>
        <w:rPr>
          <w:rFonts w:hint="eastAsia" w:ascii="宋体" w:hAnsi="Times New Roman" w:cs="Times New Roman"/>
          <w:color w:val="000000" w:themeColor="text1"/>
          <w:kern w:val="0"/>
          <w:szCs w:val="20"/>
          <w:lang w:eastAsia="zh-CN"/>
          <w14:textFill>
            <w14:solidFill>
              <w14:schemeClr w14:val="tx1"/>
            </w14:solidFill>
          </w14:textFill>
        </w:rPr>
        <w:t>游泳池（馆）</w:t>
      </w:r>
      <w:r>
        <w:rPr>
          <w:rFonts w:hint="eastAsia" w:ascii="宋体" w:hAnsi="Times New Roman" w:cs="Times New Roman"/>
          <w:color w:val="000000" w:themeColor="text1"/>
          <w:kern w:val="0"/>
          <w:szCs w:val="20"/>
          <w14:textFill>
            <w14:solidFill>
              <w14:schemeClr w14:val="tx1"/>
            </w14:solidFill>
          </w14:textFill>
        </w:rPr>
        <w:t>应接受政府部门和行业部门的监督和管理。</w:t>
      </w:r>
    </w:p>
    <w:p w14:paraId="6DD87A6B">
      <w:pPr>
        <w:rPr>
          <w:rFonts w:ascii="宋体" w:hAnsi="Times New Roman" w:cs="Times New Roman"/>
          <w:color w:val="000000" w:themeColor="text1"/>
          <w:kern w:val="0"/>
          <w:szCs w:val="20"/>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13.2.3 游泳场馆应将监督结果和整改情况进行公示，接受公众监督。</w:t>
      </w:r>
    </w:p>
    <w:p w14:paraId="24DD445F">
      <w:pPr>
        <w:rPr>
          <w:color w:val="000000" w:themeColor="text1"/>
          <w14:textFill>
            <w14:solidFill>
              <w14:schemeClr w14:val="tx1"/>
            </w14:solidFill>
          </w14:textFill>
        </w:rPr>
      </w:pPr>
      <w:r>
        <w:rPr>
          <w:rFonts w:hint="eastAsia" w:ascii="宋体" w:hAnsi="Times New Roman" w:cs="Times New Roman"/>
          <w:color w:val="000000" w:themeColor="text1"/>
          <w:kern w:val="0"/>
          <w:szCs w:val="20"/>
          <w14:textFill>
            <w14:solidFill>
              <w14:schemeClr w14:val="tx1"/>
            </w14:solidFill>
          </w14:textFill>
        </w:rPr>
        <w:t>13.2.4</w:t>
      </w:r>
      <w:r>
        <w:rPr>
          <w:rFonts w:hint="eastAsia" w:ascii="宋体" w:cs="宋体"/>
          <w:color w:val="000000" w:themeColor="text1"/>
          <w:kern w:val="0"/>
          <w:szCs w:val="21"/>
          <w14:textFill>
            <w14:solidFill>
              <w14:schemeClr w14:val="tx1"/>
            </w14:solidFill>
          </w14:textFill>
        </w:rPr>
        <w:t xml:space="preserve"> </w:t>
      </w:r>
      <w:r>
        <w:rPr>
          <w:rFonts w:hint="eastAsia" w:ascii="宋体" w:cs="宋体"/>
          <w:color w:val="000000" w:themeColor="text1"/>
          <w:kern w:val="0"/>
          <w:szCs w:val="21"/>
          <w:lang w:eastAsia="zh-CN"/>
          <w14:textFill>
            <w14:solidFill>
              <w14:schemeClr w14:val="tx1"/>
            </w14:solidFill>
          </w14:textFill>
        </w:rPr>
        <w:t>游泳池（馆）</w:t>
      </w:r>
      <w:r>
        <w:rPr>
          <w:rFonts w:hint="eastAsia" w:ascii="宋体" w:cs="宋体"/>
          <w:color w:val="000000" w:themeColor="text1"/>
          <w:kern w:val="0"/>
          <w:szCs w:val="21"/>
          <w:lang w:val="zh-CN"/>
          <w14:textFill>
            <w14:solidFill>
              <w14:schemeClr w14:val="tx1"/>
            </w14:solidFill>
          </w14:textFill>
        </w:rPr>
        <w:t>应定期检查、监督和验证所提供服务是否</w:t>
      </w:r>
      <w:r>
        <w:rPr>
          <w:rFonts w:hint="eastAsia" w:ascii="宋体" w:cs="宋体"/>
          <w:color w:val="000000" w:themeColor="text1"/>
          <w:kern w:val="0"/>
          <w:szCs w:val="21"/>
          <w14:textFill>
            <w14:solidFill>
              <w14:schemeClr w14:val="tx1"/>
            </w14:solidFill>
          </w14:textFill>
        </w:rPr>
        <w:t>符合</w:t>
      </w:r>
      <w:r>
        <w:rPr>
          <w:rFonts w:hint="eastAsia" w:ascii="宋体" w:cs="宋体"/>
          <w:color w:val="000000" w:themeColor="text1"/>
          <w:kern w:val="0"/>
          <w:szCs w:val="21"/>
          <w:lang w:val="zh-CN"/>
          <w14:textFill>
            <w14:solidFill>
              <w14:schemeClr w14:val="tx1"/>
            </w14:solidFill>
          </w14:textFill>
        </w:rPr>
        <w:t>TY/T 3001</w:t>
      </w:r>
      <w:r>
        <w:rPr>
          <w:rFonts w:hint="eastAsia" w:ascii="宋体" w:cs="宋体"/>
          <w:color w:val="000000" w:themeColor="text1"/>
          <w:kern w:val="0"/>
          <w:szCs w:val="21"/>
          <w14:textFill>
            <w14:solidFill>
              <w14:schemeClr w14:val="tx1"/>
            </w14:solidFill>
          </w14:textFill>
        </w:rPr>
        <w:t>要求，</w:t>
      </w:r>
      <w:r>
        <w:rPr>
          <w:rFonts w:hint="eastAsia" w:ascii="宋体" w:cs="宋体"/>
          <w:color w:val="000000" w:themeColor="text1"/>
          <w:kern w:val="0"/>
          <w:szCs w:val="21"/>
          <w:lang w:val="zh-CN"/>
          <w14:textFill>
            <w14:solidFill>
              <w14:schemeClr w14:val="tx1"/>
            </w14:solidFill>
          </w14:textFill>
        </w:rPr>
        <w:t>达到运营管理质量方针、质量承诺及服务质量要求的规定，并予以有效保持。</w:t>
      </w:r>
    </w:p>
    <w:p w14:paraId="5794C0C2"/>
    <w:p w14:paraId="00B3C0ED">
      <w:pPr>
        <w:rPr>
          <w:rFonts w:ascii="宋体" w:hAnsi="Times New Roman" w:cs="Times New Roman"/>
          <w:kern w:val="0"/>
          <w:szCs w:val="20"/>
        </w:rPr>
      </w:pPr>
    </w:p>
    <w:p w14:paraId="0AFCED89">
      <w:pPr>
        <w:rPr>
          <w:rFonts w:ascii="宋体" w:hAnsi="Times New Roman" w:cs="Times New Roman"/>
          <w:kern w:val="0"/>
          <w:szCs w:val="20"/>
        </w:rPr>
      </w:pPr>
    </w:p>
    <w:p w14:paraId="24316568">
      <w:pPr>
        <w:rPr>
          <w:rFonts w:ascii="宋体" w:hAnsi="Times New Roman" w:cs="Times New Roman"/>
          <w:kern w:val="0"/>
          <w:szCs w:val="20"/>
        </w:rPr>
      </w:pPr>
    </w:p>
    <w:sectPr>
      <w:footerReference r:id="rId11"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6CE5B">
    <w:pPr>
      <w:pStyle w:val="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035D88">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8108C">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05D8FA">
    <w:pPr>
      <w:pStyle w:val="6"/>
      <w:jc w:val="cente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5226"/>
                          </w:sdtPr>
                          <w:sdtContent>
                            <w:p w14:paraId="5F49395B">
                              <w:pPr>
                                <w:pStyle w:val="6"/>
                                <w:jc w:val="center"/>
                              </w:pPr>
                              <w:r>
                                <w:fldChar w:fldCharType="begin"/>
                              </w:r>
                              <w:r>
                                <w:instrText xml:space="preserve">PAGE   \* MERGEFORMAT</w:instrText>
                              </w:r>
                              <w:r>
                                <w:fldChar w:fldCharType="separate"/>
                              </w:r>
                              <w:r>
                                <w:rPr>
                                  <w:lang w:val="zh-CN"/>
                                </w:rPr>
                                <w:t>2</w:t>
                              </w:r>
                              <w:r>
                                <w:fldChar w:fldCharType="end"/>
                              </w:r>
                            </w:p>
                          </w:sdtContent>
                        </w:sdt>
                        <w:p w14:paraId="172A4635"/>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sdt>
                    <w:sdtPr>
                      <w:id w:val="147475226"/>
                    </w:sdtPr>
                    <w:sdtContent>
                      <w:p w14:paraId="5F49395B">
                        <w:pPr>
                          <w:pStyle w:val="6"/>
                          <w:jc w:val="center"/>
                        </w:pPr>
                        <w:r>
                          <w:fldChar w:fldCharType="begin"/>
                        </w:r>
                        <w:r>
                          <w:instrText xml:space="preserve">PAGE   \* MERGEFORMAT</w:instrText>
                        </w:r>
                        <w:r>
                          <w:fldChar w:fldCharType="separate"/>
                        </w:r>
                        <w:r>
                          <w:rPr>
                            <w:lang w:val="zh-CN"/>
                          </w:rPr>
                          <w:t>2</w:t>
                        </w:r>
                        <w:r>
                          <w:fldChar w:fldCharType="end"/>
                        </w:r>
                      </w:p>
                    </w:sdtContent>
                  </w:sdt>
                  <w:p w14:paraId="172A4635"/>
                </w:txbxContent>
              </v:textbox>
            </v:shape>
          </w:pict>
        </mc:Fallback>
      </mc:AlternateContent>
    </w:r>
  </w:p>
  <w:p w14:paraId="7D61E953">
    <w:pPr>
      <w:pStyle w:val="6"/>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C3370B">
    <w:pPr>
      <w:pStyle w:val="6"/>
      <w:jc w:val="center"/>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1872"/>
                          </w:sdtPr>
                          <w:sdtContent>
                            <w:p w14:paraId="21F0A0D5">
                              <w:pPr>
                                <w:pStyle w:val="6"/>
                                <w:jc w:val="center"/>
                              </w:pPr>
                              <w:r>
                                <w:fldChar w:fldCharType="begin"/>
                              </w:r>
                              <w:r>
                                <w:instrText xml:space="preserve">PAGE   \* MERGEFORMAT</w:instrText>
                              </w:r>
                              <w:r>
                                <w:fldChar w:fldCharType="separate"/>
                              </w:r>
                              <w:r>
                                <w:rPr>
                                  <w:lang w:val="zh-CN"/>
                                </w:rPr>
                                <w:t>2</w:t>
                              </w:r>
                              <w:r>
                                <w:fldChar w:fldCharType="end"/>
                              </w:r>
                            </w:p>
                          </w:sdtContent>
                        </w:sdt>
                        <w:p w14:paraId="2756CC0B"/>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sdt>
                    <w:sdtPr>
                      <w:id w:val="147451872"/>
                    </w:sdtPr>
                    <w:sdtContent>
                      <w:p w14:paraId="21F0A0D5">
                        <w:pPr>
                          <w:pStyle w:val="6"/>
                          <w:jc w:val="center"/>
                        </w:pPr>
                        <w:r>
                          <w:fldChar w:fldCharType="begin"/>
                        </w:r>
                        <w:r>
                          <w:instrText xml:space="preserve">PAGE   \* MERGEFORMAT</w:instrText>
                        </w:r>
                        <w:r>
                          <w:fldChar w:fldCharType="separate"/>
                        </w:r>
                        <w:r>
                          <w:rPr>
                            <w:lang w:val="zh-CN"/>
                          </w:rPr>
                          <w:t>2</w:t>
                        </w:r>
                        <w:r>
                          <w:fldChar w:fldCharType="end"/>
                        </w:r>
                      </w:p>
                    </w:sdtContent>
                  </w:sdt>
                  <w:p w14:paraId="2756CC0B"/>
                </w:txbxContent>
              </v:textbox>
            </v:shape>
          </w:pict>
        </mc:Fallback>
      </mc:AlternateContent>
    </w:r>
  </w:p>
  <w:p w14:paraId="1B23870D">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6FF630">
    <w:pPr>
      <w:pStyle w:val="40"/>
      <w:rPr>
        <w:rFonts w:hint="eastAsia"/>
      </w:rPr>
    </w:pPr>
  </w:p>
  <w:p w14:paraId="57447903">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8939B">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9E385">
    <w:pPr>
      <w:pStyle w:val="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C3ADBA">
    <w:pPr>
      <w:pStyle w:val="40"/>
      <w:rPr>
        <w:rFonts w:hint="eastAsia"/>
      </w:rPr>
    </w:pPr>
    <w:r>
      <w:fldChar w:fldCharType="begin"/>
    </w:r>
    <w:r>
      <w:instrText xml:space="preserve"> STYLEREF  标准文件_文件编号  \* MERGEFORMAT </w:instrText>
    </w:r>
    <w:r>
      <w:fldChar w:fldCharType="separate"/>
    </w:r>
    <w:r>
      <w:t>DB XX/T XXXX-XXXX</w:t>
    </w:r>
    <w:r>
      <w:fldChar w:fldCharType="end"/>
    </w:r>
  </w:p>
  <w:p w14:paraId="3BEC8440">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ED3FEA"/>
    <w:multiLevelType w:val="multilevel"/>
    <w:tmpl w:val="07ED3FEA"/>
    <w:lvl w:ilvl="0" w:tentative="0">
      <w:start w:val="1"/>
      <w:numFmt w:val="none"/>
      <w:pStyle w:val="35"/>
      <w:lvlText w:val="%1"/>
      <w:lvlJc w:val="left"/>
      <w:pPr>
        <w:ind w:left="425" w:hanging="425"/>
      </w:pPr>
      <w:rPr>
        <w:rFonts w:hint="eastAsia"/>
      </w:rPr>
    </w:lvl>
    <w:lvl w:ilvl="1" w:tentative="0">
      <w:start w:val="1"/>
      <w:numFmt w:val="decimal"/>
      <w:suff w:val="nothing"/>
      <w:lvlText w:val="%10.%2 "/>
      <w:lvlJc w:val="left"/>
      <w:pPr>
        <w:ind w:left="0" w:firstLine="0"/>
      </w:pPr>
      <w:rPr>
        <w:rFonts w:hint="eastAsia" w:ascii="黑体" w:eastAsia="黑体" w:hAnsiTheme="minorHAnsi"/>
        <w:b w:val="0"/>
        <w:i w:val="0"/>
        <w:sz w:val="21"/>
      </w:rPr>
    </w:lvl>
    <w:lvl w:ilvl="2" w:tentative="0">
      <w:start w:val="1"/>
      <w:numFmt w:val="decimal"/>
      <w:suff w:val="nothing"/>
      <w:lvlText w:val="%10.%2.%3 "/>
      <w:lvlJc w:val="left"/>
      <w:pPr>
        <w:ind w:left="0" w:firstLine="0"/>
      </w:pPr>
      <w:rPr>
        <w:rFonts w:hint="eastAsia" w:ascii="黑体" w:eastAsia="黑体" w:hAnsiTheme="minorHAnsi"/>
        <w:b w:val="0"/>
        <w:i w:val="0"/>
        <w:sz w:val="21"/>
      </w:rPr>
    </w:lvl>
    <w:lvl w:ilvl="3" w:tentative="0">
      <w:start w:val="1"/>
      <w:numFmt w:val="decimal"/>
      <w:suff w:val="nothing"/>
      <w:lvlText w:val="%10.%2.%3.%4 "/>
      <w:lvlJc w:val="left"/>
      <w:pPr>
        <w:ind w:left="0" w:firstLine="0"/>
      </w:pPr>
      <w:rPr>
        <w:rFonts w:hint="eastAsia" w:ascii="黑体" w:eastAsia="黑体" w:hAnsiTheme="minorHAnsi"/>
        <w:b w:val="0"/>
        <w:i w:val="0"/>
        <w:sz w:val="21"/>
      </w:rPr>
    </w:lvl>
    <w:lvl w:ilvl="4" w:tentative="0">
      <w:start w:val="1"/>
      <w:numFmt w:val="decimal"/>
      <w:suff w:val="nothing"/>
      <w:lvlText w:val="%10.%2.%3.%4.%5 "/>
      <w:lvlJc w:val="left"/>
      <w:pPr>
        <w:ind w:left="0" w:firstLine="0"/>
      </w:pPr>
      <w:rPr>
        <w:rFonts w:hint="eastAsia" w:ascii="黑体" w:eastAsia="黑体" w:hAnsiTheme="minorHAnsi"/>
        <w:b w:val="0"/>
        <w:i w:val="0"/>
        <w:sz w:val="21"/>
      </w:rPr>
    </w:lvl>
    <w:lvl w:ilvl="5" w:tentative="0">
      <w:start w:val="1"/>
      <w:numFmt w:val="decimal"/>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34"/>
      <w:suff w:val="nothing"/>
      <w:lvlText w:val="%1%2　"/>
      <w:lvlJc w:val="left"/>
      <w:pPr>
        <w:ind w:left="0" w:firstLine="0"/>
      </w:pPr>
      <w:rPr>
        <w:rFonts w:hint="eastAsia" w:ascii="黑体" w:eastAsia="黑体"/>
        <w:b w:val="0"/>
        <w:i w:val="0"/>
        <w:sz w:val="21"/>
      </w:rPr>
    </w:lvl>
    <w:lvl w:ilvl="2" w:tentative="0">
      <w:start w:val="1"/>
      <w:numFmt w:val="decimal"/>
      <w:pStyle w:val="3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关章有">
    <w15:presenceInfo w15:providerId="None" w15:userId="关章有"/>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RhNmFiMmQ2ZDZkODA3NGMxMGYzNjczZjhjZmFmODAifQ=="/>
  </w:docVars>
  <w:rsids>
    <w:rsidRoot w:val="215676A8"/>
    <w:rsid w:val="00017191"/>
    <w:rsid w:val="000239DC"/>
    <w:rsid w:val="00070386"/>
    <w:rsid w:val="00080A66"/>
    <w:rsid w:val="0008473D"/>
    <w:rsid w:val="00101367"/>
    <w:rsid w:val="00130108"/>
    <w:rsid w:val="001447A1"/>
    <w:rsid w:val="0015414B"/>
    <w:rsid w:val="001653AE"/>
    <w:rsid w:val="00173F11"/>
    <w:rsid w:val="0018456A"/>
    <w:rsid w:val="00186579"/>
    <w:rsid w:val="001C0CC3"/>
    <w:rsid w:val="001C579B"/>
    <w:rsid w:val="001C6E03"/>
    <w:rsid w:val="001F26A9"/>
    <w:rsid w:val="001F2740"/>
    <w:rsid w:val="001F7F64"/>
    <w:rsid w:val="001F7FD6"/>
    <w:rsid w:val="00263502"/>
    <w:rsid w:val="00282458"/>
    <w:rsid w:val="002943A7"/>
    <w:rsid w:val="002A7223"/>
    <w:rsid w:val="002D3D77"/>
    <w:rsid w:val="002D5C6E"/>
    <w:rsid w:val="002F736F"/>
    <w:rsid w:val="00324B38"/>
    <w:rsid w:val="00326125"/>
    <w:rsid w:val="00336C60"/>
    <w:rsid w:val="00342DC2"/>
    <w:rsid w:val="00385D37"/>
    <w:rsid w:val="003A5C85"/>
    <w:rsid w:val="003B4785"/>
    <w:rsid w:val="003D04CD"/>
    <w:rsid w:val="003D1887"/>
    <w:rsid w:val="003D4A8A"/>
    <w:rsid w:val="003E438B"/>
    <w:rsid w:val="003E4C10"/>
    <w:rsid w:val="003F2DDD"/>
    <w:rsid w:val="003F590D"/>
    <w:rsid w:val="004C78B3"/>
    <w:rsid w:val="004C797F"/>
    <w:rsid w:val="004D1908"/>
    <w:rsid w:val="004D6C06"/>
    <w:rsid w:val="004E12EE"/>
    <w:rsid w:val="004E2059"/>
    <w:rsid w:val="004E5FEF"/>
    <w:rsid w:val="00525743"/>
    <w:rsid w:val="0053402C"/>
    <w:rsid w:val="00573A0B"/>
    <w:rsid w:val="005773C5"/>
    <w:rsid w:val="005A6247"/>
    <w:rsid w:val="005B75D3"/>
    <w:rsid w:val="005C70E4"/>
    <w:rsid w:val="00657F80"/>
    <w:rsid w:val="006A188B"/>
    <w:rsid w:val="006B1214"/>
    <w:rsid w:val="006B4984"/>
    <w:rsid w:val="006D64F1"/>
    <w:rsid w:val="006E428B"/>
    <w:rsid w:val="00703AB6"/>
    <w:rsid w:val="00706398"/>
    <w:rsid w:val="00716E2C"/>
    <w:rsid w:val="00717616"/>
    <w:rsid w:val="00723FFE"/>
    <w:rsid w:val="00741E19"/>
    <w:rsid w:val="0077104C"/>
    <w:rsid w:val="007D0A1B"/>
    <w:rsid w:val="007E3335"/>
    <w:rsid w:val="0080323E"/>
    <w:rsid w:val="00842DA0"/>
    <w:rsid w:val="008A2580"/>
    <w:rsid w:val="008B58CF"/>
    <w:rsid w:val="008C6867"/>
    <w:rsid w:val="00900A8A"/>
    <w:rsid w:val="00911164"/>
    <w:rsid w:val="00924E87"/>
    <w:rsid w:val="0093078D"/>
    <w:rsid w:val="00937294"/>
    <w:rsid w:val="00962CA5"/>
    <w:rsid w:val="009926EC"/>
    <w:rsid w:val="009953F9"/>
    <w:rsid w:val="009B2E27"/>
    <w:rsid w:val="009D545F"/>
    <w:rsid w:val="009E4877"/>
    <w:rsid w:val="009E6640"/>
    <w:rsid w:val="00A059A9"/>
    <w:rsid w:val="00A57047"/>
    <w:rsid w:val="00A63CAD"/>
    <w:rsid w:val="00A939A5"/>
    <w:rsid w:val="00AB283A"/>
    <w:rsid w:val="00B0745E"/>
    <w:rsid w:val="00B15F68"/>
    <w:rsid w:val="00B20330"/>
    <w:rsid w:val="00B37432"/>
    <w:rsid w:val="00B40CD5"/>
    <w:rsid w:val="00B4794A"/>
    <w:rsid w:val="00B97CE9"/>
    <w:rsid w:val="00BB3064"/>
    <w:rsid w:val="00BD1CEC"/>
    <w:rsid w:val="00BE1072"/>
    <w:rsid w:val="00C12A7B"/>
    <w:rsid w:val="00C21EC0"/>
    <w:rsid w:val="00C36E20"/>
    <w:rsid w:val="00C36FBE"/>
    <w:rsid w:val="00C41595"/>
    <w:rsid w:val="00C51A12"/>
    <w:rsid w:val="00C65D4A"/>
    <w:rsid w:val="00C9708D"/>
    <w:rsid w:val="00CA55A7"/>
    <w:rsid w:val="00CD7D6E"/>
    <w:rsid w:val="00D116CE"/>
    <w:rsid w:val="00D1798E"/>
    <w:rsid w:val="00D51C5A"/>
    <w:rsid w:val="00D61A9F"/>
    <w:rsid w:val="00D67027"/>
    <w:rsid w:val="00D76A4D"/>
    <w:rsid w:val="00DA375C"/>
    <w:rsid w:val="00DB2C45"/>
    <w:rsid w:val="00DB656A"/>
    <w:rsid w:val="00DD211C"/>
    <w:rsid w:val="00DF0846"/>
    <w:rsid w:val="00E06CE1"/>
    <w:rsid w:val="00E27DCF"/>
    <w:rsid w:val="00E60929"/>
    <w:rsid w:val="00E72D0A"/>
    <w:rsid w:val="00E7613F"/>
    <w:rsid w:val="00E83E2D"/>
    <w:rsid w:val="00E86DB6"/>
    <w:rsid w:val="00ED3E6D"/>
    <w:rsid w:val="00F212D4"/>
    <w:rsid w:val="00F33FCB"/>
    <w:rsid w:val="00F35AED"/>
    <w:rsid w:val="00F36B97"/>
    <w:rsid w:val="00F631DD"/>
    <w:rsid w:val="00F82A07"/>
    <w:rsid w:val="00FB342F"/>
    <w:rsid w:val="00FC164F"/>
    <w:rsid w:val="00FF101E"/>
    <w:rsid w:val="00FF33E4"/>
    <w:rsid w:val="01200959"/>
    <w:rsid w:val="017D1249"/>
    <w:rsid w:val="01F11D58"/>
    <w:rsid w:val="03A941EA"/>
    <w:rsid w:val="03DF398D"/>
    <w:rsid w:val="0423461B"/>
    <w:rsid w:val="044C2CDC"/>
    <w:rsid w:val="053C5905"/>
    <w:rsid w:val="057F09B7"/>
    <w:rsid w:val="05C21607"/>
    <w:rsid w:val="05F11C79"/>
    <w:rsid w:val="062861A7"/>
    <w:rsid w:val="06345E06"/>
    <w:rsid w:val="064E1C57"/>
    <w:rsid w:val="0667010E"/>
    <w:rsid w:val="06DD720A"/>
    <w:rsid w:val="07081033"/>
    <w:rsid w:val="07563959"/>
    <w:rsid w:val="0791417C"/>
    <w:rsid w:val="07EE6BE4"/>
    <w:rsid w:val="08CA10D5"/>
    <w:rsid w:val="08FE3080"/>
    <w:rsid w:val="091857D3"/>
    <w:rsid w:val="09226896"/>
    <w:rsid w:val="09741E3B"/>
    <w:rsid w:val="09CA7BC2"/>
    <w:rsid w:val="09E67278"/>
    <w:rsid w:val="09ED3EC6"/>
    <w:rsid w:val="0A06268B"/>
    <w:rsid w:val="0A101D71"/>
    <w:rsid w:val="0A130903"/>
    <w:rsid w:val="0A3D33D5"/>
    <w:rsid w:val="0A425911"/>
    <w:rsid w:val="0B0449C0"/>
    <w:rsid w:val="0B527F28"/>
    <w:rsid w:val="0C2B5A2B"/>
    <w:rsid w:val="0CDD2D53"/>
    <w:rsid w:val="0D3D3FBF"/>
    <w:rsid w:val="0D472867"/>
    <w:rsid w:val="0D841946"/>
    <w:rsid w:val="0DDD235D"/>
    <w:rsid w:val="0EC863E0"/>
    <w:rsid w:val="0F5726B3"/>
    <w:rsid w:val="0FCC6C40"/>
    <w:rsid w:val="100E021F"/>
    <w:rsid w:val="11B5720A"/>
    <w:rsid w:val="11E94537"/>
    <w:rsid w:val="123D1C6F"/>
    <w:rsid w:val="12444403"/>
    <w:rsid w:val="1277118F"/>
    <w:rsid w:val="128F7902"/>
    <w:rsid w:val="12A278F4"/>
    <w:rsid w:val="12B74BBF"/>
    <w:rsid w:val="12D95D2D"/>
    <w:rsid w:val="131563E5"/>
    <w:rsid w:val="1395755B"/>
    <w:rsid w:val="13B50500"/>
    <w:rsid w:val="13BA6CAE"/>
    <w:rsid w:val="13C75243"/>
    <w:rsid w:val="142355F1"/>
    <w:rsid w:val="155362A8"/>
    <w:rsid w:val="156B5670"/>
    <w:rsid w:val="1591272C"/>
    <w:rsid w:val="15A05638"/>
    <w:rsid w:val="163E2377"/>
    <w:rsid w:val="16EC7636"/>
    <w:rsid w:val="17057572"/>
    <w:rsid w:val="1749250D"/>
    <w:rsid w:val="176E79E4"/>
    <w:rsid w:val="17DB67AF"/>
    <w:rsid w:val="17FE5EF9"/>
    <w:rsid w:val="181B1F9F"/>
    <w:rsid w:val="182C5C6A"/>
    <w:rsid w:val="18C472EC"/>
    <w:rsid w:val="191775FD"/>
    <w:rsid w:val="1A922AE7"/>
    <w:rsid w:val="1B576502"/>
    <w:rsid w:val="1C005D9D"/>
    <w:rsid w:val="1C6C0BAE"/>
    <w:rsid w:val="1C6D15CC"/>
    <w:rsid w:val="1C975EB3"/>
    <w:rsid w:val="1CD63513"/>
    <w:rsid w:val="1CF77E61"/>
    <w:rsid w:val="1D3A00C1"/>
    <w:rsid w:val="1D4B46AB"/>
    <w:rsid w:val="1D4F304E"/>
    <w:rsid w:val="1D930BE2"/>
    <w:rsid w:val="1DCD471E"/>
    <w:rsid w:val="1E1C6C72"/>
    <w:rsid w:val="1E5332EC"/>
    <w:rsid w:val="1ECA1E5F"/>
    <w:rsid w:val="1ED107A0"/>
    <w:rsid w:val="1F2F4DD6"/>
    <w:rsid w:val="1F5B31EC"/>
    <w:rsid w:val="20053E9F"/>
    <w:rsid w:val="20795428"/>
    <w:rsid w:val="20AE6204"/>
    <w:rsid w:val="20FF72D3"/>
    <w:rsid w:val="215676A8"/>
    <w:rsid w:val="219D076A"/>
    <w:rsid w:val="21EE4ABE"/>
    <w:rsid w:val="21F218FD"/>
    <w:rsid w:val="22017FBC"/>
    <w:rsid w:val="22A16930"/>
    <w:rsid w:val="2321710B"/>
    <w:rsid w:val="2356346D"/>
    <w:rsid w:val="23AB78CD"/>
    <w:rsid w:val="241E4CD1"/>
    <w:rsid w:val="241F4B92"/>
    <w:rsid w:val="24294678"/>
    <w:rsid w:val="24E84D17"/>
    <w:rsid w:val="255B2AB8"/>
    <w:rsid w:val="25B2182B"/>
    <w:rsid w:val="25D02F7E"/>
    <w:rsid w:val="26350EA1"/>
    <w:rsid w:val="269259A9"/>
    <w:rsid w:val="272261B2"/>
    <w:rsid w:val="273B3299"/>
    <w:rsid w:val="27617EA9"/>
    <w:rsid w:val="27B13C50"/>
    <w:rsid w:val="28120375"/>
    <w:rsid w:val="2844761E"/>
    <w:rsid w:val="28564856"/>
    <w:rsid w:val="2874563E"/>
    <w:rsid w:val="295C4D5C"/>
    <w:rsid w:val="297032FB"/>
    <w:rsid w:val="2A2C50AF"/>
    <w:rsid w:val="2A8336DD"/>
    <w:rsid w:val="2A9E4CC1"/>
    <w:rsid w:val="2AC810F0"/>
    <w:rsid w:val="2AEA2AB7"/>
    <w:rsid w:val="2B044E14"/>
    <w:rsid w:val="2B5416B5"/>
    <w:rsid w:val="2B6E554D"/>
    <w:rsid w:val="2B7D3B96"/>
    <w:rsid w:val="2BA666B1"/>
    <w:rsid w:val="2BEF5329"/>
    <w:rsid w:val="2C8C1BF9"/>
    <w:rsid w:val="2D1C0C0C"/>
    <w:rsid w:val="2D284B24"/>
    <w:rsid w:val="2DC01C20"/>
    <w:rsid w:val="2DF56073"/>
    <w:rsid w:val="2E546A84"/>
    <w:rsid w:val="2ED96152"/>
    <w:rsid w:val="2F063F8C"/>
    <w:rsid w:val="302A7494"/>
    <w:rsid w:val="3032752E"/>
    <w:rsid w:val="31BF5D08"/>
    <w:rsid w:val="32366387"/>
    <w:rsid w:val="32753B8A"/>
    <w:rsid w:val="32CE6B16"/>
    <w:rsid w:val="33374FA6"/>
    <w:rsid w:val="34A6723C"/>
    <w:rsid w:val="34B72E6D"/>
    <w:rsid w:val="35264492"/>
    <w:rsid w:val="35CF32D1"/>
    <w:rsid w:val="35E879D5"/>
    <w:rsid w:val="36C80A63"/>
    <w:rsid w:val="36FA4325"/>
    <w:rsid w:val="376D4415"/>
    <w:rsid w:val="38E00A72"/>
    <w:rsid w:val="39240478"/>
    <w:rsid w:val="39556D6C"/>
    <w:rsid w:val="395874B5"/>
    <w:rsid w:val="3978310C"/>
    <w:rsid w:val="397909F8"/>
    <w:rsid w:val="39BE498B"/>
    <w:rsid w:val="3A030A3A"/>
    <w:rsid w:val="3A2037F0"/>
    <w:rsid w:val="3A2773F1"/>
    <w:rsid w:val="3A2814D2"/>
    <w:rsid w:val="3A9674B9"/>
    <w:rsid w:val="3A9E2DDA"/>
    <w:rsid w:val="3AE274D0"/>
    <w:rsid w:val="3AE67AC5"/>
    <w:rsid w:val="3B157F4C"/>
    <w:rsid w:val="3B522077"/>
    <w:rsid w:val="3B7E12AC"/>
    <w:rsid w:val="3B956B34"/>
    <w:rsid w:val="3BCD56F9"/>
    <w:rsid w:val="3C2E235A"/>
    <w:rsid w:val="3C8A0DA9"/>
    <w:rsid w:val="3C974A11"/>
    <w:rsid w:val="3D561C85"/>
    <w:rsid w:val="3DAC35D8"/>
    <w:rsid w:val="3E3948D3"/>
    <w:rsid w:val="3E7054C6"/>
    <w:rsid w:val="3E711635"/>
    <w:rsid w:val="3EA25A1C"/>
    <w:rsid w:val="3EFC2C5D"/>
    <w:rsid w:val="3F177172"/>
    <w:rsid w:val="3F26701F"/>
    <w:rsid w:val="3F5C663C"/>
    <w:rsid w:val="3FCB2581"/>
    <w:rsid w:val="3FE45BCB"/>
    <w:rsid w:val="4088191E"/>
    <w:rsid w:val="40FD7DBB"/>
    <w:rsid w:val="414B3E00"/>
    <w:rsid w:val="41827B8E"/>
    <w:rsid w:val="42181E41"/>
    <w:rsid w:val="42274623"/>
    <w:rsid w:val="4243068F"/>
    <w:rsid w:val="42ED0206"/>
    <w:rsid w:val="43B41A77"/>
    <w:rsid w:val="43BC299E"/>
    <w:rsid w:val="43E1318C"/>
    <w:rsid w:val="43E86F08"/>
    <w:rsid w:val="4410644C"/>
    <w:rsid w:val="44107463"/>
    <w:rsid w:val="444C782A"/>
    <w:rsid w:val="44D06010"/>
    <w:rsid w:val="44FE0612"/>
    <w:rsid w:val="45144B21"/>
    <w:rsid w:val="45DA5AA6"/>
    <w:rsid w:val="46A92380"/>
    <w:rsid w:val="46B42AC3"/>
    <w:rsid w:val="47117889"/>
    <w:rsid w:val="47442F6B"/>
    <w:rsid w:val="47630AC0"/>
    <w:rsid w:val="47E53143"/>
    <w:rsid w:val="489A2D37"/>
    <w:rsid w:val="49190501"/>
    <w:rsid w:val="49A22ABC"/>
    <w:rsid w:val="49A36C89"/>
    <w:rsid w:val="49E80CDF"/>
    <w:rsid w:val="4AAF63EE"/>
    <w:rsid w:val="4B846A4A"/>
    <w:rsid w:val="4C62032C"/>
    <w:rsid w:val="4C887A81"/>
    <w:rsid w:val="4CA4286F"/>
    <w:rsid w:val="4CA46B90"/>
    <w:rsid w:val="4CE0630E"/>
    <w:rsid w:val="4D146586"/>
    <w:rsid w:val="4D2B6321"/>
    <w:rsid w:val="4D891985"/>
    <w:rsid w:val="4DE573C1"/>
    <w:rsid w:val="4EA56552"/>
    <w:rsid w:val="4F905428"/>
    <w:rsid w:val="4FAD3886"/>
    <w:rsid w:val="501E6FDE"/>
    <w:rsid w:val="5079168F"/>
    <w:rsid w:val="50CA2BBB"/>
    <w:rsid w:val="51C7254F"/>
    <w:rsid w:val="52320C52"/>
    <w:rsid w:val="529B2127"/>
    <w:rsid w:val="539E2448"/>
    <w:rsid w:val="53D45779"/>
    <w:rsid w:val="5408748B"/>
    <w:rsid w:val="5470497B"/>
    <w:rsid w:val="54726091"/>
    <w:rsid w:val="549609D3"/>
    <w:rsid w:val="54C9006F"/>
    <w:rsid w:val="55343660"/>
    <w:rsid w:val="55C220B3"/>
    <w:rsid w:val="55C33244"/>
    <w:rsid w:val="562D177B"/>
    <w:rsid w:val="563D2201"/>
    <w:rsid w:val="56E422C0"/>
    <w:rsid w:val="56F671DC"/>
    <w:rsid w:val="572D007D"/>
    <w:rsid w:val="57724A42"/>
    <w:rsid w:val="582138E0"/>
    <w:rsid w:val="584219EB"/>
    <w:rsid w:val="58B256D1"/>
    <w:rsid w:val="58C83CB1"/>
    <w:rsid w:val="58F40266"/>
    <w:rsid w:val="59385488"/>
    <w:rsid w:val="59673D59"/>
    <w:rsid w:val="598F1FFB"/>
    <w:rsid w:val="5A7E02EA"/>
    <w:rsid w:val="5A965809"/>
    <w:rsid w:val="5AED336B"/>
    <w:rsid w:val="5B217B8D"/>
    <w:rsid w:val="5B657089"/>
    <w:rsid w:val="5B993DA2"/>
    <w:rsid w:val="5C1F3911"/>
    <w:rsid w:val="5C23674B"/>
    <w:rsid w:val="5D234458"/>
    <w:rsid w:val="5D4A71CD"/>
    <w:rsid w:val="5D586330"/>
    <w:rsid w:val="5DD9435D"/>
    <w:rsid w:val="5E826961"/>
    <w:rsid w:val="5EB30C73"/>
    <w:rsid w:val="5EC54AA9"/>
    <w:rsid w:val="5F0F1AC7"/>
    <w:rsid w:val="5F161A64"/>
    <w:rsid w:val="5FB20F0D"/>
    <w:rsid w:val="603C049D"/>
    <w:rsid w:val="60B5611A"/>
    <w:rsid w:val="610C1B44"/>
    <w:rsid w:val="614104BF"/>
    <w:rsid w:val="61D15977"/>
    <w:rsid w:val="61DD02C5"/>
    <w:rsid w:val="623A45A0"/>
    <w:rsid w:val="625F1A4E"/>
    <w:rsid w:val="62A21424"/>
    <w:rsid w:val="62A904E4"/>
    <w:rsid w:val="62BC55C3"/>
    <w:rsid w:val="63D949B9"/>
    <w:rsid w:val="64A932E7"/>
    <w:rsid w:val="64F4365C"/>
    <w:rsid w:val="64FE63FF"/>
    <w:rsid w:val="652548D0"/>
    <w:rsid w:val="655C62E7"/>
    <w:rsid w:val="65B36C56"/>
    <w:rsid w:val="66165A74"/>
    <w:rsid w:val="670D7014"/>
    <w:rsid w:val="672B7082"/>
    <w:rsid w:val="67734E20"/>
    <w:rsid w:val="67982C74"/>
    <w:rsid w:val="67E336FA"/>
    <w:rsid w:val="67FB054E"/>
    <w:rsid w:val="6893096A"/>
    <w:rsid w:val="69254F19"/>
    <w:rsid w:val="693C4967"/>
    <w:rsid w:val="6941184F"/>
    <w:rsid w:val="698F4FE0"/>
    <w:rsid w:val="69AE4175"/>
    <w:rsid w:val="69F74C5B"/>
    <w:rsid w:val="6A3839B1"/>
    <w:rsid w:val="6A7D6EAF"/>
    <w:rsid w:val="6AC82217"/>
    <w:rsid w:val="6AE123A0"/>
    <w:rsid w:val="6AF8038E"/>
    <w:rsid w:val="6BD040F1"/>
    <w:rsid w:val="6BE831A7"/>
    <w:rsid w:val="6C2028E3"/>
    <w:rsid w:val="6C2C5D55"/>
    <w:rsid w:val="6C467142"/>
    <w:rsid w:val="6CDC3731"/>
    <w:rsid w:val="6CFC6DF4"/>
    <w:rsid w:val="6D32231B"/>
    <w:rsid w:val="6D5C052A"/>
    <w:rsid w:val="6DFD141B"/>
    <w:rsid w:val="6E3C243D"/>
    <w:rsid w:val="6E593B4A"/>
    <w:rsid w:val="6E870090"/>
    <w:rsid w:val="6EAF21A4"/>
    <w:rsid w:val="6F26031B"/>
    <w:rsid w:val="6F483389"/>
    <w:rsid w:val="6FA26D85"/>
    <w:rsid w:val="6FDD35A0"/>
    <w:rsid w:val="70956E17"/>
    <w:rsid w:val="70C21201"/>
    <w:rsid w:val="70D825C9"/>
    <w:rsid w:val="719B2171"/>
    <w:rsid w:val="7210236E"/>
    <w:rsid w:val="724E1997"/>
    <w:rsid w:val="72912632"/>
    <w:rsid w:val="72AD5371"/>
    <w:rsid w:val="72ED47BB"/>
    <w:rsid w:val="73030EFA"/>
    <w:rsid w:val="73775E2A"/>
    <w:rsid w:val="73990A4B"/>
    <w:rsid w:val="73D77CDC"/>
    <w:rsid w:val="73F7204E"/>
    <w:rsid w:val="7422037E"/>
    <w:rsid w:val="74474B01"/>
    <w:rsid w:val="74634543"/>
    <w:rsid w:val="75417F8F"/>
    <w:rsid w:val="75CD3752"/>
    <w:rsid w:val="76190B1E"/>
    <w:rsid w:val="76254E8D"/>
    <w:rsid w:val="76B63AB9"/>
    <w:rsid w:val="77276CCA"/>
    <w:rsid w:val="778C1018"/>
    <w:rsid w:val="77A85B98"/>
    <w:rsid w:val="77EB4E56"/>
    <w:rsid w:val="78512889"/>
    <w:rsid w:val="78EB6704"/>
    <w:rsid w:val="79B22953"/>
    <w:rsid w:val="79BA14AB"/>
    <w:rsid w:val="79CC73CF"/>
    <w:rsid w:val="7A1F20CF"/>
    <w:rsid w:val="7A5C5A3E"/>
    <w:rsid w:val="7A5F0838"/>
    <w:rsid w:val="7A741170"/>
    <w:rsid w:val="7AE273A0"/>
    <w:rsid w:val="7B17734F"/>
    <w:rsid w:val="7B4D04CC"/>
    <w:rsid w:val="7B8F72CC"/>
    <w:rsid w:val="7BB670B5"/>
    <w:rsid w:val="7BF604ED"/>
    <w:rsid w:val="7BFA2418"/>
    <w:rsid w:val="7C0A1AFB"/>
    <w:rsid w:val="7C2B2E70"/>
    <w:rsid w:val="7C2F63FE"/>
    <w:rsid w:val="7D9A0E9E"/>
    <w:rsid w:val="7DAF1E73"/>
    <w:rsid w:val="7DD4629B"/>
    <w:rsid w:val="7E2A188E"/>
    <w:rsid w:val="7EFA231B"/>
    <w:rsid w:val="7F1E0D3F"/>
    <w:rsid w:val="7F2222B6"/>
    <w:rsid w:val="7F2437DC"/>
    <w:rsid w:val="7F4E4FD2"/>
    <w:rsid w:val="7F563436"/>
    <w:rsid w:val="7FDF6279"/>
    <w:rsid w:val="7FFE6A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eastAsia="宋体" w:asciiTheme="minorHAnsi" w:hAnsiTheme="minorHAnsi" w:cstheme="minorBidi"/>
      <w:kern w:val="2"/>
      <w:sz w:val="21"/>
      <w:szCs w:val="24"/>
      <w:lang w:val="en-US" w:eastAsia="zh-CN" w:bidi="ar-SA"/>
    </w:rPr>
  </w:style>
  <w:style w:type="paragraph" w:styleId="2">
    <w:name w:val="heading 1"/>
    <w:basedOn w:val="1"/>
    <w:next w:val="1"/>
    <w:qFormat/>
    <w:uiPriority w:val="9"/>
    <w:pPr>
      <w:keepNext/>
      <w:keepLines/>
      <w:spacing w:before="340" w:after="330" w:line="480" w:lineRule="auto"/>
      <w:jc w:val="left"/>
      <w:outlineLvl w:val="0"/>
    </w:pPr>
    <w:rPr>
      <w:rFonts w:eastAsia="黑体"/>
      <w:b/>
      <w:kern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Date"/>
    <w:basedOn w:val="1"/>
    <w:next w:val="1"/>
    <w:link w:val="42"/>
    <w:qFormat/>
    <w:uiPriority w:val="0"/>
    <w:pPr>
      <w:ind w:left="100" w:leftChars="2500"/>
    </w:pPr>
  </w:style>
  <w:style w:type="paragraph" w:styleId="6">
    <w:name w:val="footer"/>
    <w:basedOn w:val="1"/>
    <w:link w:val="43"/>
    <w:unhideWhenUsed/>
    <w:qFormat/>
    <w:uiPriority w:val="99"/>
    <w:pPr>
      <w:tabs>
        <w:tab w:val="center" w:pos="4153"/>
        <w:tab w:val="right" w:pos="8306"/>
      </w:tabs>
      <w:snapToGrid w:val="0"/>
      <w:jc w:val="left"/>
    </w:pPr>
    <w:rPr>
      <w:sz w:val="18"/>
      <w:szCs w:val="18"/>
    </w:rPr>
  </w:style>
  <w:style w:type="paragraph" w:styleId="7">
    <w:name w:val="header"/>
    <w:basedOn w:val="1"/>
    <w:link w:val="18"/>
    <w:qFormat/>
    <w:uiPriority w:val="0"/>
    <w:pP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toc 2"/>
    <w:basedOn w:val="1"/>
    <w:next w:val="1"/>
    <w:qFormat/>
    <w:uiPriority w:val="0"/>
    <w:pPr>
      <w:ind w:left="420" w:leftChars="200"/>
    </w:p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styleId="15">
    <w:name w:val="Hyperlink"/>
    <w:basedOn w:val="13"/>
    <w:unhideWhenUsed/>
    <w:qFormat/>
    <w:uiPriority w:val="99"/>
    <w:rPr>
      <w:color w:val="0026E5" w:themeColor="hyperlink"/>
      <w:u w:val="single"/>
      <w14:textFill>
        <w14:solidFill>
          <w14:schemeClr w14:val="hlink"/>
        </w14:solidFill>
      </w14:textFill>
    </w:rPr>
  </w:style>
  <w:style w:type="character" w:styleId="16">
    <w:name w:val="annotation reference"/>
    <w:basedOn w:val="13"/>
    <w:qFormat/>
    <w:uiPriority w:val="0"/>
    <w:rPr>
      <w:sz w:val="21"/>
      <w:szCs w:val="21"/>
    </w:rPr>
  </w:style>
  <w:style w:type="paragraph" w:customStyle="1" w:styleId="17">
    <w:name w:val="WPSOffice手动目录 1"/>
    <w:qFormat/>
    <w:uiPriority w:val="0"/>
    <w:rPr>
      <w:rFonts w:asciiTheme="minorHAnsi" w:hAnsiTheme="minorHAnsi" w:eastAsiaTheme="minorEastAsia" w:cstheme="minorBidi"/>
      <w:lang w:val="en-US" w:eastAsia="zh-CN" w:bidi="ar-SA"/>
    </w:rPr>
  </w:style>
  <w:style w:type="character" w:customStyle="1" w:styleId="18">
    <w:name w:val="页眉 字符"/>
    <w:basedOn w:val="13"/>
    <w:link w:val="7"/>
    <w:qFormat/>
    <w:uiPriority w:val="0"/>
    <w:rPr>
      <w:kern w:val="2"/>
      <w:sz w:val="18"/>
      <w:szCs w:val="18"/>
    </w:rPr>
  </w:style>
  <w:style w:type="paragraph" w:styleId="19">
    <w:name w:val="List Paragraph"/>
    <w:basedOn w:val="1"/>
    <w:unhideWhenUsed/>
    <w:qFormat/>
    <w:uiPriority w:val="99"/>
    <w:pPr>
      <w:ind w:firstLine="420" w:firstLineChars="200"/>
    </w:pPr>
  </w:style>
  <w:style w:type="paragraph" w:customStyle="1" w:styleId="2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2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22">
    <w:name w:val="标准文件_文件编号"/>
    <w:basedOn w:val="23"/>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3">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4">
    <w:name w:val="标准文件_替换文件编号"/>
    <w:basedOn w:val="22"/>
    <w:qFormat/>
    <w:uiPriority w:val="0"/>
    <w:pPr>
      <w:spacing w:before="57"/>
    </w:pPr>
    <w:rPr>
      <w:sz w:val="21"/>
    </w:rPr>
  </w:style>
  <w:style w:type="paragraph" w:customStyle="1" w:styleId="25">
    <w:name w:val="标准文件_文件名称"/>
    <w:basedOn w:val="23"/>
    <w:next w:val="23"/>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27">
    <w:name w:val="其他发布日期"/>
    <w:basedOn w:val="28"/>
    <w:qFormat/>
    <w:uiPriority w:val="0"/>
    <w:pPr>
      <w:framePr w:w="3997" w:h="471" w:hRule="exact" w:hSpace="0" w:vSpace="181" w:wrap="around" w:vAnchor="page" w:hAnchor="page" w:x="1419" w:y="14097"/>
    </w:pPr>
  </w:style>
  <w:style w:type="paragraph" w:customStyle="1" w:styleId="28">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29">
    <w:name w:val="其他实施日期"/>
    <w:basedOn w:val="30"/>
    <w:qFormat/>
    <w:uiPriority w:val="0"/>
    <w:pPr>
      <w:framePr w:w="3997" w:h="471" w:hRule="exact" w:vSpace="181" w:wrap="around" w:vAnchor="page" w:hAnchor="page" w:x="7089" w:y="14097"/>
    </w:pPr>
  </w:style>
  <w:style w:type="paragraph" w:customStyle="1" w:styleId="30">
    <w:name w:val="实施日期"/>
    <w:basedOn w:val="28"/>
    <w:qFormat/>
    <w:uiPriority w:val="0"/>
    <w:pPr>
      <w:framePr w:hSpace="0" w:wrap="around" w:xAlign="right"/>
      <w:jc w:val="right"/>
    </w:pPr>
  </w:style>
  <w:style w:type="paragraph" w:customStyle="1" w:styleId="31">
    <w:name w:val="其他发布部门"/>
    <w:basedOn w:val="32"/>
    <w:qFormat/>
    <w:uiPriority w:val="0"/>
    <w:pPr>
      <w:framePr w:wrap="around"/>
      <w:spacing w:line="0" w:lineRule="atLeast"/>
    </w:pPr>
    <w:rPr>
      <w:rFonts w:ascii="黑体" w:eastAsia="黑体"/>
      <w:b w:val="0"/>
    </w:rPr>
  </w:style>
  <w:style w:type="paragraph" w:customStyle="1" w:styleId="32">
    <w:name w:val="发布部门"/>
    <w:next w:val="23"/>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character" w:customStyle="1" w:styleId="33">
    <w:name w:val="发布"/>
    <w:basedOn w:val="13"/>
    <w:qFormat/>
    <w:uiPriority w:val="0"/>
    <w:rPr>
      <w:rFonts w:ascii="黑体" w:eastAsia="黑体"/>
      <w:spacing w:val="85"/>
      <w:w w:val="100"/>
      <w:position w:val="3"/>
      <w:sz w:val="28"/>
      <w:szCs w:val="28"/>
    </w:rPr>
  </w:style>
  <w:style w:type="paragraph" w:customStyle="1" w:styleId="34">
    <w:name w:val="标准文件_章标题"/>
    <w:next w:val="23"/>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35">
    <w:name w:val="标准文件_前言、引言标题"/>
    <w:next w:val="1"/>
    <w:qFormat/>
    <w:uiPriority w:val="0"/>
    <w:pPr>
      <w:numPr>
        <w:ilvl w:val="0"/>
        <w:numId w:val="2"/>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36">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37">
    <w:name w:val="标准文件_术语条一"/>
    <w:basedOn w:val="38"/>
    <w:next w:val="23"/>
    <w:qFormat/>
    <w:uiPriority w:val="0"/>
  </w:style>
  <w:style w:type="paragraph" w:customStyle="1" w:styleId="38">
    <w:name w:val="标准文件_一级无标题"/>
    <w:basedOn w:val="39"/>
    <w:qFormat/>
    <w:uiPriority w:val="0"/>
    <w:pPr>
      <w:spacing w:before="0" w:beforeLines="0" w:after="0" w:afterLines="0"/>
      <w:outlineLvl w:val="9"/>
    </w:pPr>
    <w:rPr>
      <w:rFonts w:ascii="宋体" w:eastAsia="宋体"/>
    </w:rPr>
  </w:style>
  <w:style w:type="paragraph" w:customStyle="1" w:styleId="39">
    <w:name w:val="标准文件_一级条标题"/>
    <w:basedOn w:val="34"/>
    <w:next w:val="23"/>
    <w:qFormat/>
    <w:uiPriority w:val="0"/>
    <w:pPr>
      <w:numPr>
        <w:ilvl w:val="2"/>
      </w:numPr>
      <w:spacing w:before="50" w:beforeLines="50" w:after="50" w:afterLines="50"/>
      <w:outlineLvl w:val="1"/>
    </w:pPr>
  </w:style>
  <w:style w:type="paragraph" w:customStyle="1" w:styleId="40">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41">
    <w:name w:val="正文表标题"/>
    <w:next w:val="1"/>
    <w:qFormat/>
    <w:uiPriority w:val="0"/>
    <w:pPr>
      <w:tabs>
        <w:tab w:val="left" w:pos="360"/>
      </w:tabs>
      <w:spacing w:before="156" w:beforeLines="50" w:after="156" w:afterLines="50"/>
      <w:jc w:val="center"/>
    </w:pPr>
    <w:rPr>
      <w:rFonts w:ascii="黑体" w:hAnsi="Times New Roman" w:eastAsia="黑体" w:cs="Times New Roman"/>
      <w:sz w:val="21"/>
      <w:lang w:val="en-US" w:eastAsia="zh-CN" w:bidi="ar-SA"/>
    </w:rPr>
  </w:style>
  <w:style w:type="character" w:customStyle="1" w:styleId="42">
    <w:name w:val="日期 字符"/>
    <w:basedOn w:val="13"/>
    <w:link w:val="5"/>
    <w:qFormat/>
    <w:uiPriority w:val="0"/>
    <w:rPr>
      <w:rFonts w:eastAsia="宋体"/>
      <w:kern w:val="2"/>
      <w:sz w:val="21"/>
      <w:szCs w:val="24"/>
    </w:rPr>
  </w:style>
  <w:style w:type="character" w:customStyle="1" w:styleId="43">
    <w:name w:val="页脚 字符"/>
    <w:basedOn w:val="13"/>
    <w:link w:val="6"/>
    <w:qFormat/>
    <w:uiPriority w:val="99"/>
    <w:rPr>
      <w:rFonts w:eastAsia="宋体"/>
      <w:kern w:val="2"/>
      <w:sz w:val="18"/>
      <w:szCs w:val="18"/>
    </w:rPr>
  </w:style>
  <w:style w:type="paragraph" w:customStyle="1" w:styleId="44">
    <w:name w:val="修订1"/>
    <w:hidden/>
    <w:unhideWhenUsed/>
    <w:qFormat/>
    <w:uiPriority w:val="99"/>
    <w:rPr>
      <w:rFonts w:eastAsia="宋体" w:asciiTheme="minorHAnsi" w:hAnsiTheme="minorHAnsi"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microsoft.com/office/2011/relationships/people" Target="people.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916</Words>
  <Characters>1135</Characters>
  <Lines>285</Lines>
  <Paragraphs>391</Paragraphs>
  <TotalTime>14</TotalTime>
  <ScaleCrop>false</ScaleCrop>
  <LinksUpToDate>false</LinksUpToDate>
  <CharactersWithSpaces>1319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2025-03-08T01:37:00Z</dcterms:created>
  <dc:creator>唐澜</dc:creator>
  <cp:lastModifiedBy>四川省场馆协会</cp:lastModifiedBy>
  <cp:lastPrinted>2025-02-20T08:53:00Z</cp:lastPrinted>
  <dcterms:modified xsi:type="dcterms:W3CDTF">2025-07-16T07:44:58Z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3603E154411E4AE48BD2DEA4E78159A5_13</vt:lpwstr>
  </property>
  <property fmtid="{D5CDD505-2E9C-101B-9397-08002B2CF9AE}" pid="4" name="KSOTemplateDocerSaveRecord">
    <vt:lpwstr>eyJoZGlkIjoiN2M5ZWYxZmQ4ZTQ1OTg1OWQxNTdmYjEwNzkzMDZhOTQiLCJ1c2VySWQiOiIzNTgzNTk1NzEifQ==</vt:lpwstr>
  </property>
</Properties>
</file>